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7D8" w:rsidRPr="004A4294" w:rsidRDefault="008D6DAC">
      <w:pPr>
        <w:rPr>
          <w:b/>
          <w:sz w:val="32"/>
          <w:szCs w:val="32"/>
        </w:rPr>
      </w:pPr>
      <w:bookmarkStart w:id="0" w:name="_GoBack"/>
      <w:bookmarkEnd w:id="0"/>
      <w:r w:rsidRPr="004A4294">
        <w:rPr>
          <w:b/>
          <w:sz w:val="32"/>
          <w:szCs w:val="32"/>
        </w:rPr>
        <w:t>Ashy Storm Petrel document comparison</w:t>
      </w:r>
    </w:p>
    <w:p w:rsidR="008D6DAC" w:rsidRPr="008D6DAC" w:rsidRDefault="008D6DAC">
      <w:pPr>
        <w:rPr>
          <w:u w:val="single"/>
        </w:rPr>
      </w:pPr>
      <w:r w:rsidRPr="008D6DAC">
        <w:rPr>
          <w:u w:val="single"/>
        </w:rPr>
        <w:t>House Mouse Eradication EIS</w:t>
      </w:r>
    </w:p>
    <w:p w:rsidR="008D6DAC" w:rsidRDefault="008D6DAC" w:rsidP="008D6DAC">
      <w:pPr>
        <w:pStyle w:val="ListParagraph"/>
        <w:numPr>
          <w:ilvl w:val="0"/>
          <w:numId w:val="1"/>
        </w:numPr>
      </w:pPr>
      <w:r>
        <w:t xml:space="preserve">Pg 18.  </w:t>
      </w:r>
      <w:r w:rsidR="00284219">
        <w:t>EIS s</w:t>
      </w:r>
      <w:r>
        <w:t>tates that predation is extensi</w:t>
      </w:r>
      <w:r w:rsidR="00284219">
        <w:t>ve and may be having population</w:t>
      </w:r>
      <w:r>
        <w:t xml:space="preserve"> level impacts.</w:t>
      </w:r>
    </w:p>
    <w:p w:rsidR="008D6DAC" w:rsidRDefault="008D6DAC" w:rsidP="008D6DAC">
      <w:pPr>
        <w:pStyle w:val="ListParagraph"/>
      </w:pPr>
      <w:r>
        <w:rPr>
          <w:noProof/>
        </w:rPr>
        <w:drawing>
          <wp:inline distT="0" distB="0" distL="0" distR="0">
            <wp:extent cx="5496128" cy="1232924"/>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98656" cy="1233491"/>
                    </a:xfrm>
                    <a:prstGeom prst="rect">
                      <a:avLst/>
                    </a:prstGeom>
                    <a:noFill/>
                    <a:ln>
                      <a:noFill/>
                    </a:ln>
                  </pic:spPr>
                </pic:pic>
              </a:graphicData>
            </a:graphic>
          </wp:inline>
        </w:drawing>
      </w:r>
    </w:p>
    <w:p w:rsidR="00E5711D" w:rsidRDefault="00F902FA" w:rsidP="00E5711D">
      <w:pPr>
        <w:pStyle w:val="ListParagraph"/>
        <w:ind w:firstLine="720"/>
        <w:rPr>
          <w:sz w:val="23"/>
          <w:szCs w:val="23"/>
        </w:rPr>
      </w:pPr>
      <w:r>
        <w:rPr>
          <w:sz w:val="23"/>
          <w:szCs w:val="23"/>
        </w:rPr>
        <w:t>Researchers have discovered that mice on the South Farallon Islands are indirectly responsible</w:t>
      </w:r>
      <w:del w:id="1" w:author="AMP" w:date="2013-09-05T11:20:00Z">
        <w:r w:rsidDel="00F449DD">
          <w:rPr>
            <w:sz w:val="23"/>
            <w:szCs w:val="23"/>
          </w:rPr>
          <w:delText xml:space="preserve"> </w:delText>
        </w:r>
      </w:del>
      <w:r>
        <w:rPr>
          <w:sz w:val="23"/>
          <w:szCs w:val="23"/>
        </w:rPr>
        <w:t xml:space="preserve"> for </w:t>
      </w:r>
      <w:del w:id="2" w:author="AMP" w:date="2013-09-10T07:48:00Z">
        <w:r w:rsidDel="00793DEC">
          <w:rPr>
            <w:sz w:val="23"/>
            <w:szCs w:val="23"/>
          </w:rPr>
          <w:delText xml:space="preserve">extensive </w:delText>
        </w:r>
      </w:del>
      <w:ins w:id="3" w:author="AMP" w:date="2013-09-10T07:48:00Z">
        <w:r w:rsidR="00793DEC">
          <w:rPr>
            <w:sz w:val="23"/>
            <w:szCs w:val="23"/>
          </w:rPr>
          <w:t xml:space="preserve">ongoing and recently increased </w:t>
        </w:r>
      </w:ins>
      <w:r>
        <w:rPr>
          <w:sz w:val="23"/>
          <w:szCs w:val="23"/>
        </w:rPr>
        <w:t xml:space="preserve">predation of ashy storm-petrels by burrowing owls. Burrowing owls overwinter on the islands because of the ready availability of mice as a dietary item when owls arrive in the fall (Mills 2006, Bradley et al. 2011, Nur et al. 2013). Physical and behavioral similarities between ashy storm-petrels and Leach’s storm-petrels, along with recovered carcasses suggest that the less common Leach’s storm-petrels may be </w:t>
      </w:r>
      <w:ins w:id="4" w:author="AMP" w:date="2013-09-10T07:49:00Z">
        <w:r w:rsidR="00793DEC">
          <w:rPr>
            <w:sz w:val="23"/>
            <w:szCs w:val="23"/>
          </w:rPr>
          <w:t>experiencing</w:t>
        </w:r>
      </w:ins>
      <w:del w:id="5" w:author="AMP" w:date="2013-09-10T07:49:00Z">
        <w:r w:rsidDel="00793DEC">
          <w:rPr>
            <w:sz w:val="23"/>
            <w:szCs w:val="23"/>
          </w:rPr>
          <w:delText>suffering</w:delText>
        </w:r>
      </w:del>
      <w:r>
        <w:rPr>
          <w:sz w:val="23"/>
          <w:szCs w:val="23"/>
        </w:rPr>
        <w:t xml:space="preserve"> similar </w:t>
      </w:r>
      <w:del w:id="6" w:author="AMP" w:date="2013-09-10T07:49:00Z">
        <w:r w:rsidDel="00793DEC">
          <w:rPr>
            <w:sz w:val="23"/>
            <w:szCs w:val="23"/>
          </w:rPr>
          <w:delText xml:space="preserve">population level </w:delText>
        </w:r>
      </w:del>
      <w:r>
        <w:rPr>
          <w:sz w:val="23"/>
          <w:szCs w:val="23"/>
        </w:rPr>
        <w:t>impacts (Bradley et al. 2011).</w:t>
      </w:r>
    </w:p>
    <w:p w:rsidR="00F902FA" w:rsidRDefault="00F902FA" w:rsidP="00E5711D">
      <w:pPr>
        <w:pStyle w:val="ListParagraph"/>
        <w:ind w:firstLine="720"/>
      </w:pPr>
    </w:p>
    <w:p w:rsidR="008D6DAC" w:rsidRDefault="008D6DAC" w:rsidP="008D6DAC">
      <w:pPr>
        <w:pStyle w:val="ListParagraph"/>
        <w:numPr>
          <w:ilvl w:val="0"/>
          <w:numId w:val="1"/>
        </w:numPr>
      </w:pPr>
      <w:r>
        <w:t xml:space="preserve">Pg19.  </w:t>
      </w:r>
      <w:r w:rsidR="00284219">
        <w:t xml:space="preserve">The </w:t>
      </w:r>
      <w:r w:rsidR="004A4294">
        <w:t>EIS states</w:t>
      </w:r>
      <w:r>
        <w:t xml:space="preserve"> 225</w:t>
      </w:r>
      <w:r w:rsidR="004A4294">
        <w:t xml:space="preserve"> petrels/year are preyed upon by </w:t>
      </w:r>
      <w:r>
        <w:t>burrowing owls.</w:t>
      </w:r>
      <w:r>
        <w:rPr>
          <w:noProof/>
        </w:rPr>
        <w:drawing>
          <wp:inline distT="0" distB="0" distL="0" distR="0" wp14:anchorId="6BA2382B" wp14:editId="4951B345">
            <wp:extent cx="5768502" cy="925226"/>
            <wp:effectExtent l="0" t="0" r="381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8508" cy="925227"/>
                    </a:xfrm>
                    <a:prstGeom prst="rect">
                      <a:avLst/>
                    </a:prstGeom>
                    <a:noFill/>
                    <a:ln>
                      <a:noFill/>
                    </a:ln>
                  </pic:spPr>
                </pic:pic>
              </a:graphicData>
            </a:graphic>
          </wp:inline>
        </w:drawing>
      </w:r>
    </w:p>
    <w:p w:rsidR="008D6DAC" w:rsidDel="00117D02" w:rsidRDefault="002E6AB9" w:rsidP="00445E86">
      <w:pPr>
        <w:pStyle w:val="ListParagraph"/>
        <w:ind w:firstLine="720"/>
        <w:rPr>
          <w:del w:id="7" w:author="Grant, Colin" w:date="2013-09-03T13:33:00Z"/>
          <w:sz w:val="23"/>
          <w:szCs w:val="23"/>
        </w:rPr>
      </w:pPr>
      <w:ins w:id="8" w:author="AMP" w:date="2013-09-10T08:13:00Z">
        <w:r>
          <w:rPr>
            <w:rFonts w:ascii="Georgia" w:hAnsi="Georgia"/>
            <w:color w:val="222222"/>
            <w:shd w:val="clear" w:color="auto" w:fill="FFFFFF"/>
          </w:rPr>
          <w:t xml:space="preserve">Wintering owls account for a substantial portion of annual avian predation mortality of breeding ashy storm-petrels on southeast Farallon Island.  </w:t>
        </w:r>
      </w:ins>
      <w:r w:rsidR="00445E86">
        <w:rPr>
          <w:sz w:val="23"/>
          <w:szCs w:val="23"/>
        </w:rPr>
        <w:t xml:space="preserve">Bradley et al. (2011) documented an average of </w:t>
      </w:r>
      <w:del w:id="9" w:author="Grant, Colin" w:date="2013-09-04T07:04:00Z">
        <w:r w:rsidR="00445E86" w:rsidDel="00E46FB2">
          <w:rPr>
            <w:sz w:val="23"/>
            <w:szCs w:val="23"/>
          </w:rPr>
          <w:delText xml:space="preserve">about </w:delText>
        </w:r>
      </w:del>
      <w:r w:rsidR="00445E86">
        <w:rPr>
          <w:sz w:val="23"/>
          <w:szCs w:val="23"/>
        </w:rPr>
        <w:t>225</w:t>
      </w:r>
      <w:ins w:id="10" w:author="Grant, Colin" w:date="2013-09-03T13:33:00Z">
        <w:r w:rsidR="00117D02">
          <w:rPr>
            <w:sz w:val="23"/>
            <w:szCs w:val="23"/>
          </w:rPr>
          <w:t>-270</w:t>
        </w:r>
      </w:ins>
      <w:r w:rsidR="00445E86">
        <w:rPr>
          <w:sz w:val="23"/>
          <w:szCs w:val="23"/>
        </w:rPr>
        <w:t xml:space="preserve"> ashy storm-petrels preyed upon by burrowing owls</w:t>
      </w:r>
      <w:ins w:id="11" w:author="AMP" w:date="2013-09-10T07:50:00Z">
        <w:r w:rsidR="00793DEC">
          <w:rPr>
            <w:sz w:val="23"/>
            <w:szCs w:val="23"/>
          </w:rPr>
          <w:t>,</w:t>
        </w:r>
      </w:ins>
      <w:ins w:id="12" w:author="Grant, Colin" w:date="2013-09-03T13:25:00Z">
        <w:r w:rsidR="006918D2" w:rsidRPr="006918D2">
          <w:t xml:space="preserve"> </w:t>
        </w:r>
        <w:r w:rsidR="006918D2">
          <w:t>western gulls, and unknown avian predators</w:t>
        </w:r>
      </w:ins>
      <w:r w:rsidR="00445E86">
        <w:rPr>
          <w:sz w:val="23"/>
          <w:szCs w:val="23"/>
        </w:rPr>
        <w:t xml:space="preserve"> per year, based on standardized carcass surveys (Bradley et al. 2011). </w:t>
      </w:r>
      <w:ins w:id="13" w:author="Grant, Colin" w:date="2013-09-03T13:31:00Z">
        <w:r w:rsidR="00117D02">
          <w:rPr>
            <w:sz w:val="23"/>
            <w:szCs w:val="23"/>
          </w:rPr>
          <w:t xml:space="preserve">From </w:t>
        </w:r>
        <w:r w:rsidR="00117D02">
          <w:t>2003-2012,</w:t>
        </w:r>
      </w:ins>
      <w:ins w:id="14" w:author="Grant, Colin" w:date="2013-09-03T13:32:00Z">
        <w:r w:rsidR="00117D02">
          <w:t xml:space="preserve"> an average of</w:t>
        </w:r>
      </w:ins>
      <w:ins w:id="15" w:author="Grant, Colin" w:date="2013-09-03T13:31:00Z">
        <w:r w:rsidR="00117D02">
          <w:t xml:space="preserve"> 85 ashy storm-petrel wings were found predated by burrowing owls per year</w:t>
        </w:r>
      </w:ins>
      <w:ins w:id="16" w:author="AMP" w:date="2013-09-10T07:50:00Z">
        <w:r w:rsidR="00793DEC">
          <w:t xml:space="preserve"> (Bradley pers. comm. 2013)</w:t>
        </w:r>
      </w:ins>
      <w:ins w:id="17" w:author="Grant, Colin" w:date="2013-09-03T13:32:00Z">
        <w:r w:rsidR="00117D02">
          <w:t>.</w:t>
        </w:r>
      </w:ins>
      <w:ins w:id="18" w:author="Grant, Colin" w:date="2013-09-03T13:31:00Z">
        <w:r w:rsidR="00117D02">
          <w:t xml:space="preserve"> </w:t>
        </w:r>
      </w:ins>
      <w:r w:rsidR="00445E86">
        <w:rPr>
          <w:sz w:val="23"/>
          <w:szCs w:val="23"/>
        </w:rPr>
        <w:t xml:space="preserve">However, </w:t>
      </w:r>
      <w:ins w:id="19" w:author="AMP" w:date="2013-09-09T09:15:00Z">
        <w:r w:rsidR="002E76B6">
          <w:rPr>
            <w:sz w:val="23"/>
            <w:szCs w:val="23"/>
          </w:rPr>
          <w:t xml:space="preserve">some of </w:t>
        </w:r>
      </w:ins>
      <w:r w:rsidR="00445E86">
        <w:rPr>
          <w:sz w:val="23"/>
          <w:szCs w:val="23"/>
        </w:rPr>
        <w:t>these totals</w:t>
      </w:r>
      <w:ins w:id="20" w:author="AMP" w:date="2013-09-09T09:16:00Z">
        <w:r w:rsidR="002E76B6">
          <w:rPr>
            <w:sz w:val="23"/>
            <w:szCs w:val="23"/>
          </w:rPr>
          <w:t xml:space="preserve"> may</w:t>
        </w:r>
      </w:ins>
      <w:r w:rsidR="00445E86">
        <w:rPr>
          <w:sz w:val="23"/>
          <w:szCs w:val="23"/>
        </w:rPr>
        <w:t xml:space="preserve"> underestimate</w:t>
      </w:r>
      <w:del w:id="21" w:author="AMP" w:date="2013-09-09T09:16:00Z">
        <w:r w:rsidR="00445E86" w:rsidDel="002E76B6">
          <w:rPr>
            <w:sz w:val="23"/>
            <w:szCs w:val="23"/>
          </w:rPr>
          <w:delText>d</w:delText>
        </w:r>
      </w:del>
      <w:r w:rsidR="00445E86">
        <w:rPr>
          <w:sz w:val="23"/>
          <w:szCs w:val="23"/>
        </w:rPr>
        <w:t xml:space="preserve"> total predation because only easily accessible portions of the islands were surveyed (Bradley et al. 2011).</w:t>
      </w:r>
    </w:p>
    <w:p w:rsidR="001C5AC9" w:rsidRDefault="001C5AC9" w:rsidP="00213A35"/>
    <w:p w:rsidR="008D6DAC" w:rsidRDefault="008D6DAC" w:rsidP="008D6DAC">
      <w:pPr>
        <w:pStyle w:val="ListParagraph"/>
        <w:numPr>
          <w:ilvl w:val="0"/>
          <w:numId w:val="1"/>
        </w:numPr>
      </w:pPr>
      <w:r>
        <w:t xml:space="preserve">Pg 19. </w:t>
      </w:r>
      <w:r w:rsidR="004A4294">
        <w:t xml:space="preserve">  EIS states that without the proposed action, the petrel population will decline or stay stable.</w:t>
      </w:r>
    </w:p>
    <w:p w:rsidR="008D6DAC" w:rsidRDefault="008D6DAC" w:rsidP="008D6DAC">
      <w:pPr>
        <w:pStyle w:val="ListParagraph"/>
      </w:pPr>
    </w:p>
    <w:p w:rsidR="00772FC8" w:rsidRDefault="00772FC8" w:rsidP="00772FC8">
      <w:pPr>
        <w:pStyle w:val="ListParagraph"/>
      </w:pPr>
      <w:r>
        <w:rPr>
          <w:noProof/>
        </w:rPr>
        <w:lastRenderedPageBreak/>
        <w:drawing>
          <wp:inline distT="0" distB="0" distL="0" distR="0" wp14:anchorId="38BAE9EC" wp14:editId="75ACCDBC">
            <wp:extent cx="5496128" cy="13043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96280" cy="1304391"/>
                    </a:xfrm>
                    <a:prstGeom prst="rect">
                      <a:avLst/>
                    </a:prstGeom>
                    <a:noFill/>
                    <a:ln>
                      <a:noFill/>
                    </a:ln>
                  </pic:spPr>
                </pic:pic>
              </a:graphicData>
            </a:graphic>
          </wp:inline>
        </w:drawing>
      </w:r>
    </w:p>
    <w:p w:rsidR="00445E86" w:rsidRDefault="00445E86" w:rsidP="00772FC8">
      <w:pPr>
        <w:pStyle w:val="ListParagraph"/>
        <w:rPr>
          <w:ins w:id="22" w:author="AMP" w:date="2013-09-10T07:54:00Z"/>
          <w:sz w:val="23"/>
          <w:szCs w:val="23"/>
        </w:rPr>
      </w:pPr>
      <w:r>
        <w:rPr>
          <w:sz w:val="23"/>
          <w:szCs w:val="23"/>
        </w:rPr>
        <w:t xml:space="preserve">A capture-recapture analysis reveals a </w:t>
      </w:r>
      <w:ins w:id="23" w:author="AMP" w:date="2013-09-10T07:53:00Z">
        <w:r w:rsidR="0043047A">
          <w:rPr>
            <w:sz w:val="23"/>
            <w:szCs w:val="23"/>
          </w:rPr>
          <w:t xml:space="preserve">statistically </w:t>
        </w:r>
      </w:ins>
      <w:del w:id="24" w:author="AMP" w:date="2013-09-10T07:53:00Z">
        <w:r w:rsidDel="0043047A">
          <w:rPr>
            <w:sz w:val="23"/>
            <w:szCs w:val="23"/>
          </w:rPr>
          <w:delText xml:space="preserve">strong and </w:delText>
        </w:r>
      </w:del>
      <w:r>
        <w:rPr>
          <w:sz w:val="23"/>
          <w:szCs w:val="23"/>
        </w:rPr>
        <w:t xml:space="preserve">significant effect of burrowing owl abundance on annual ashy storm-petrel adult survival (Nur et al. 2013); in years when owls were more abundant, storm-petrel survivorship was reduced. Nur et al. (2013) estimate the change in population trend as a result of anticipated reductions in burrowing owl predation on SEFI, using a population-dynamic model. </w:t>
      </w:r>
      <w:ins w:id="25" w:author="Grant, Colin" w:date="2013-09-03T13:34:00Z">
        <w:r w:rsidR="00117D02">
          <w:rPr>
            <w:sz w:val="23"/>
            <w:szCs w:val="23"/>
          </w:rPr>
          <w:t xml:space="preserve">Less burrowing owls </w:t>
        </w:r>
      </w:ins>
      <w:ins w:id="26" w:author="AMP" w:date="2013-09-10T07:53:00Z">
        <w:r w:rsidR="0043047A">
          <w:rPr>
            <w:sz w:val="23"/>
            <w:szCs w:val="23"/>
          </w:rPr>
          <w:t>wintering on</w:t>
        </w:r>
      </w:ins>
      <w:ins w:id="27" w:author="Grant, Colin" w:date="2013-09-03T13:36:00Z">
        <w:del w:id="28" w:author="AMP" w:date="2013-09-10T07:53:00Z">
          <w:r w:rsidR="00117D02" w:rsidDel="0043047A">
            <w:rPr>
              <w:sz w:val="23"/>
              <w:szCs w:val="23"/>
            </w:rPr>
            <w:delText>frequenting</w:delText>
          </w:r>
        </w:del>
      </w:ins>
      <w:ins w:id="29" w:author="Grant, Colin" w:date="2013-09-03T13:34:00Z">
        <w:r w:rsidR="00117D02">
          <w:rPr>
            <w:sz w:val="23"/>
            <w:szCs w:val="23"/>
          </w:rPr>
          <w:t xml:space="preserve"> SE Fa</w:t>
        </w:r>
        <w:del w:id="30" w:author="AMP" w:date="2013-09-10T07:53:00Z">
          <w:r w:rsidR="00117D02" w:rsidDel="0043047A">
            <w:rPr>
              <w:sz w:val="23"/>
              <w:szCs w:val="23"/>
            </w:rPr>
            <w:delText>r</w:delText>
          </w:r>
        </w:del>
        <w:r w:rsidR="00117D02">
          <w:rPr>
            <w:sz w:val="23"/>
            <w:szCs w:val="23"/>
          </w:rPr>
          <w:t>ral</w:t>
        </w:r>
      </w:ins>
      <w:ins w:id="31" w:author="AMP" w:date="2013-09-10T07:53:00Z">
        <w:r w:rsidR="0043047A">
          <w:rPr>
            <w:sz w:val="23"/>
            <w:szCs w:val="23"/>
          </w:rPr>
          <w:t>l</w:t>
        </w:r>
      </w:ins>
      <w:ins w:id="32" w:author="Grant, Colin" w:date="2013-09-03T13:34:00Z">
        <w:r w:rsidR="00117D02">
          <w:rPr>
            <w:sz w:val="23"/>
            <w:szCs w:val="23"/>
          </w:rPr>
          <w:t xml:space="preserve">on Island will likely result in a reduction of burrowing owl predation on ashy storm-petrel (Nur </w:t>
        </w:r>
        <w:r w:rsidR="00117D02" w:rsidRPr="00F63C56">
          <w:rPr>
            <w:i/>
            <w:sz w:val="23"/>
            <w:szCs w:val="23"/>
          </w:rPr>
          <w:t>et al.</w:t>
        </w:r>
        <w:r w:rsidR="00117D02">
          <w:rPr>
            <w:sz w:val="23"/>
            <w:szCs w:val="23"/>
          </w:rPr>
          <w:t xml:space="preserve"> 2013).</w:t>
        </w:r>
      </w:ins>
      <w:ins w:id="33" w:author="AMP" w:date="2013-09-10T07:53:00Z">
        <w:r w:rsidR="0043047A">
          <w:rPr>
            <w:sz w:val="23"/>
            <w:szCs w:val="23"/>
          </w:rPr>
          <w:t xml:space="preserve">  A decrease in burrowing owl abundance will have significant and positive benefits for ashy storm-petrel population trends (</w:t>
        </w:r>
        <w:r w:rsidR="0043047A" w:rsidRPr="0043047A">
          <w:rPr>
            <w:sz w:val="23"/>
            <w:szCs w:val="23"/>
          </w:rPr>
          <w:t xml:space="preserve">Nur </w:t>
        </w:r>
        <w:r w:rsidR="0043047A" w:rsidRPr="0043047A">
          <w:rPr>
            <w:i/>
            <w:sz w:val="23"/>
            <w:szCs w:val="23"/>
            <w:rPrChange w:id="34" w:author="AMP" w:date="2013-09-10T07:55:00Z">
              <w:rPr>
                <w:sz w:val="23"/>
                <w:szCs w:val="23"/>
              </w:rPr>
            </w:rPrChange>
          </w:rPr>
          <w:t>et al</w:t>
        </w:r>
        <w:r w:rsidR="0043047A">
          <w:rPr>
            <w:sz w:val="23"/>
            <w:szCs w:val="23"/>
          </w:rPr>
          <w:t xml:space="preserve">., </w:t>
        </w:r>
      </w:ins>
      <w:ins w:id="35" w:author="AMP" w:date="2013-09-10T07:54:00Z">
        <w:r w:rsidR="0043047A">
          <w:rPr>
            <w:sz w:val="23"/>
            <w:szCs w:val="23"/>
          </w:rPr>
          <w:t xml:space="preserve">2013).  Without removal of house mice, predation by burrowing owls will continue.  </w:t>
        </w:r>
      </w:ins>
    </w:p>
    <w:p w:rsidR="0043047A" w:rsidRDefault="0043047A" w:rsidP="00772FC8">
      <w:pPr>
        <w:pStyle w:val="ListParagraph"/>
      </w:pPr>
    </w:p>
    <w:p w:rsidR="008D6DAC" w:rsidRDefault="008D6DAC" w:rsidP="008D6DAC">
      <w:pPr>
        <w:pStyle w:val="ListParagraph"/>
        <w:numPr>
          <w:ilvl w:val="0"/>
          <w:numId w:val="1"/>
        </w:numPr>
      </w:pPr>
      <w:r>
        <w:t>Pg 21</w:t>
      </w:r>
      <w:r w:rsidR="00284219">
        <w:t xml:space="preserve"> The EIS states that d</w:t>
      </w:r>
      <w:r w:rsidR="00772FC8">
        <w:t>irect effects from mice are at least a low-level impact</w:t>
      </w:r>
      <w:r>
        <w:rPr>
          <w:noProof/>
        </w:rPr>
        <w:drawing>
          <wp:inline distT="0" distB="0" distL="0" distR="0" wp14:anchorId="528810C0" wp14:editId="48F76CBE">
            <wp:extent cx="4970834" cy="2643267"/>
            <wp:effectExtent l="0" t="0" r="127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70834" cy="2643267"/>
                    </a:xfrm>
                    <a:prstGeom prst="rect">
                      <a:avLst/>
                    </a:prstGeom>
                    <a:noFill/>
                    <a:ln>
                      <a:noFill/>
                    </a:ln>
                  </pic:spPr>
                </pic:pic>
              </a:graphicData>
            </a:graphic>
          </wp:inline>
        </w:drawing>
      </w:r>
    </w:p>
    <w:p w:rsidR="00A338A0" w:rsidRDefault="00A338A0" w:rsidP="00766A30">
      <w:pPr>
        <w:pStyle w:val="ListParagraph"/>
      </w:pPr>
    </w:p>
    <w:p w:rsidR="000631A7" w:rsidRDefault="0043047A" w:rsidP="00A31209">
      <w:pPr>
        <w:widowControl w:val="0"/>
        <w:tabs>
          <w:tab w:val="num" w:pos="720"/>
        </w:tabs>
        <w:autoSpaceDE w:val="0"/>
        <w:autoSpaceDN w:val="0"/>
        <w:adjustRightInd w:val="0"/>
        <w:spacing w:after="0" w:line="240" w:lineRule="auto"/>
        <w:ind w:left="720"/>
        <w:rPr>
          <w:ins w:id="36" w:author="Grant, Colin" w:date="2013-09-03T13:41:00Z"/>
          <w:rFonts w:ascii="Times New Roman" w:eastAsia="Times New Roman" w:hAnsi="Times New Roman" w:cs="Times New Roman"/>
          <w:sz w:val="24"/>
          <w:szCs w:val="24"/>
        </w:rPr>
      </w:pPr>
      <w:ins w:id="37" w:author="AMP" w:date="2013-09-10T07:57:00Z">
        <w:r>
          <w:rPr>
            <w:rFonts w:ascii="Times New Roman" w:eastAsia="Times New Roman" w:hAnsi="Times New Roman" w:cs="Times New Roman"/>
            <w:sz w:val="24"/>
            <w:szCs w:val="24"/>
          </w:rPr>
          <w:t xml:space="preserve">The inconspicuous rock-crevice nest sites and nocturnal habits of storm-petrels make it difficult to collect evidence of mouse predation and disturbance on the South Farallones without disrupting and destroying nest sites.  However, evidence of direct mouse impacts has been recorded in one study.  </w:t>
        </w:r>
      </w:ins>
      <w:ins w:id="38" w:author="Grant, Colin" w:date="2013-09-03T13:41:00Z">
        <w:r w:rsidR="000631A7" w:rsidRPr="000631A7">
          <w:rPr>
            <w:rFonts w:ascii="Times New Roman" w:eastAsia="Times New Roman" w:hAnsi="Times New Roman" w:cs="Times New Roman"/>
            <w:sz w:val="24"/>
            <w:szCs w:val="24"/>
          </w:rPr>
          <w:t xml:space="preserve">Out of a total of 274 ashy storm-petrel eggs laid during 1972–1983, Ainley </w:t>
        </w:r>
        <w:r w:rsidR="000631A7" w:rsidRPr="000631A7">
          <w:rPr>
            <w:rFonts w:ascii="Times New Roman" w:eastAsia="Times New Roman" w:hAnsi="Times New Roman" w:cs="Times New Roman"/>
            <w:i/>
            <w:sz w:val="24"/>
            <w:szCs w:val="24"/>
          </w:rPr>
          <w:t>et al.</w:t>
        </w:r>
        <w:r w:rsidR="000631A7" w:rsidRPr="000631A7">
          <w:rPr>
            <w:rFonts w:ascii="Times New Roman" w:eastAsia="Times New Roman" w:hAnsi="Times New Roman" w:cs="Times New Roman"/>
            <w:sz w:val="24"/>
            <w:szCs w:val="24"/>
          </w:rPr>
          <w:t xml:space="preserve"> (1990, p. 156) inferred predation by house mice of one ashy storm-petrel chick, based upon the remains of a partially eaten carcass. Twenty-six eggs (9.5 percent) failed to hatch, nine eggs (3.3 percent) were abandoned, eight eggs (2.9 percent) disappeared, and two eggs (0.7 percent) were found broken; however, house </w:t>
        </w:r>
        <w:r w:rsidR="000631A7" w:rsidRPr="000631A7">
          <w:rPr>
            <w:rFonts w:ascii="Times New Roman" w:eastAsia="Times New Roman" w:hAnsi="Times New Roman" w:cs="Times New Roman"/>
            <w:sz w:val="24"/>
            <w:szCs w:val="24"/>
          </w:rPr>
          <w:lastRenderedPageBreak/>
          <w:t>mice were not mentioned as a s</w:t>
        </w:r>
        <w:r w:rsidR="000631A7">
          <w:rPr>
            <w:rFonts w:ascii="Times New Roman" w:eastAsia="Times New Roman" w:hAnsi="Times New Roman" w:cs="Times New Roman"/>
            <w:sz w:val="24"/>
            <w:szCs w:val="24"/>
          </w:rPr>
          <w:t xml:space="preserve">ignificant cause of egg failure. </w:t>
        </w:r>
      </w:ins>
      <w:commentRangeStart w:id="39"/>
      <w:ins w:id="40" w:author="AMP" w:date="2013-09-10T08:00:00Z">
        <w:r>
          <w:rPr>
            <w:rFonts w:ascii="Times New Roman" w:eastAsia="Times New Roman" w:hAnsi="Times New Roman" w:cs="Times New Roman"/>
            <w:sz w:val="24"/>
            <w:szCs w:val="24"/>
          </w:rPr>
          <w:t xml:space="preserve">In addition, researchers found mice would chew on decoy eggs made of modeling clay, when they were made available </w:t>
        </w:r>
      </w:ins>
      <w:ins w:id="41" w:author="AMP" w:date="2013-09-10T08:01:00Z">
        <w:r>
          <w:rPr>
            <w:rFonts w:ascii="Times New Roman" w:eastAsia="Times New Roman" w:hAnsi="Times New Roman" w:cs="Times New Roman"/>
            <w:sz w:val="24"/>
            <w:szCs w:val="24"/>
          </w:rPr>
          <w:t>(PRBO, unpublished data).</w:t>
        </w:r>
        <w:commentRangeEnd w:id="39"/>
        <w:r>
          <w:rPr>
            <w:rStyle w:val="CommentReference"/>
          </w:rPr>
          <w:commentReference w:id="39"/>
        </w:r>
        <w:r>
          <w:rPr>
            <w:rFonts w:ascii="Times New Roman" w:eastAsia="Times New Roman" w:hAnsi="Times New Roman" w:cs="Times New Roman"/>
            <w:sz w:val="24"/>
            <w:szCs w:val="24"/>
          </w:rPr>
          <w:t xml:space="preserve">  </w:t>
        </w:r>
        <w:commentRangeStart w:id="42"/>
        <w:r>
          <w:rPr>
            <w:rFonts w:ascii="Times New Roman" w:eastAsia="Times New Roman" w:hAnsi="Times New Roman" w:cs="Times New Roman"/>
            <w:sz w:val="24"/>
            <w:szCs w:val="24"/>
          </w:rPr>
          <w:t>Chicks of storm-petrels and Cassin</w:t>
        </w:r>
      </w:ins>
      <w:ins w:id="43" w:author="AMP" w:date="2013-09-10T08:02:00Z">
        <w:r>
          <w:rPr>
            <w:rFonts w:ascii="Times New Roman" w:eastAsia="Times New Roman" w:hAnsi="Times New Roman" w:cs="Times New Roman"/>
            <w:sz w:val="24"/>
            <w:szCs w:val="24"/>
          </w:rPr>
          <w:t>’s auklets (</w:t>
        </w:r>
        <w:r>
          <w:rPr>
            <w:rFonts w:ascii="Times New Roman" w:eastAsia="Times New Roman" w:hAnsi="Times New Roman" w:cs="Times New Roman"/>
            <w:i/>
            <w:sz w:val="24"/>
            <w:szCs w:val="24"/>
          </w:rPr>
          <w:t xml:space="preserve">Ptychoramphus </w:t>
        </w:r>
        <w:r w:rsidRPr="0043047A">
          <w:rPr>
            <w:rFonts w:ascii="Times New Roman" w:eastAsia="Times New Roman" w:hAnsi="Times New Roman" w:cs="Times New Roman"/>
            <w:i/>
            <w:sz w:val="24"/>
            <w:szCs w:val="24"/>
          </w:rPr>
          <w:t>aleuticus</w:t>
        </w:r>
        <w:r>
          <w:rPr>
            <w:rFonts w:ascii="Times New Roman" w:eastAsia="Times New Roman" w:hAnsi="Times New Roman" w:cs="Times New Roman"/>
            <w:sz w:val="24"/>
            <w:szCs w:val="24"/>
          </w:rPr>
          <w:t>) have been found with toes or feet missing as a result of mouse predation (D. Ainley</w:t>
        </w:r>
      </w:ins>
      <w:ins w:id="44" w:author="AMP" w:date="2013-09-10T08:03:00Z">
        <w:r>
          <w:rPr>
            <w:rFonts w:ascii="Times New Roman" w:eastAsia="Times New Roman" w:hAnsi="Times New Roman" w:cs="Times New Roman"/>
            <w:sz w:val="24"/>
            <w:szCs w:val="24"/>
          </w:rPr>
          <w:t xml:space="preserve"> pers. comm.; P. Pyle pers. comm.).  </w:t>
        </w:r>
      </w:ins>
      <w:commentRangeEnd w:id="42"/>
      <w:ins w:id="45" w:author="AMP" w:date="2013-09-10T08:05:00Z">
        <w:r w:rsidR="002E6AB9">
          <w:rPr>
            <w:rStyle w:val="CommentReference"/>
          </w:rPr>
          <w:commentReference w:id="42"/>
        </w:r>
      </w:ins>
      <w:ins w:id="46" w:author="AMP" w:date="2013-09-10T08:04:00Z">
        <w:r w:rsidR="002E6AB9">
          <w:rPr>
            <w:rFonts w:ascii="Times New Roman" w:eastAsia="Times New Roman" w:hAnsi="Times New Roman" w:cs="Times New Roman"/>
            <w:sz w:val="24"/>
            <w:szCs w:val="24"/>
          </w:rPr>
          <w:t>These data, combined with the fact that mice have been documented preying on seabird</w:t>
        </w:r>
      </w:ins>
      <w:ins w:id="47" w:author="AMP" w:date="2013-09-10T08:05:00Z">
        <w:r w:rsidR="002E6AB9">
          <w:rPr>
            <w:rFonts w:ascii="Times New Roman" w:eastAsia="Times New Roman" w:hAnsi="Times New Roman" w:cs="Times New Roman"/>
            <w:sz w:val="24"/>
            <w:szCs w:val="24"/>
          </w:rPr>
          <w:t xml:space="preserve"> eggs and chicks on other islands around the world </w:t>
        </w:r>
        <w:commentRangeStart w:id="48"/>
        <w:r w:rsidR="002E6AB9">
          <w:rPr>
            <w:rFonts w:ascii="Times New Roman" w:eastAsia="Times New Roman" w:hAnsi="Times New Roman" w:cs="Times New Roman"/>
            <w:sz w:val="24"/>
            <w:szCs w:val="24"/>
          </w:rPr>
          <w:t>(Cuthbert and Hilton 2004, Wanless et al. 2007, Angel et al. 2008, Jones and Ryan 2010);</w:t>
        </w:r>
      </w:ins>
      <w:commentRangeEnd w:id="48"/>
      <w:ins w:id="49" w:author="AMP" w:date="2013-09-10T08:44:00Z">
        <w:r w:rsidR="00F542E9">
          <w:rPr>
            <w:rStyle w:val="CommentReference"/>
          </w:rPr>
          <w:commentReference w:id="48"/>
        </w:r>
      </w:ins>
      <w:ins w:id="50" w:author="AMP" w:date="2013-09-10T08:05:00Z">
        <w:r w:rsidR="002E6AB9">
          <w:rPr>
            <w:rFonts w:ascii="Times New Roman" w:eastAsia="Times New Roman" w:hAnsi="Times New Roman" w:cs="Times New Roman"/>
            <w:sz w:val="24"/>
            <w:szCs w:val="24"/>
          </w:rPr>
          <w:t xml:space="preserve"> see Section 4.5.3.2.1), indicates that house mice have a minimal direct impact on storm-petrels on the South Farallon Islands.  However, </w:t>
        </w:r>
      </w:ins>
      <w:ins w:id="51" w:author="AMP" w:date="2013-09-10T07:56:00Z">
        <w:r>
          <w:rPr>
            <w:rFonts w:ascii="Times New Roman" w:eastAsia="Times New Roman" w:hAnsi="Times New Roman" w:cs="Times New Roman"/>
            <w:sz w:val="24"/>
            <w:szCs w:val="24"/>
          </w:rPr>
          <w:t>because of the difficulty with monitoring storm-petrels in their small crevice nests, it is possible that house mice are imposing a greater impact on Farallon storm-petrels than has been directly observed.</w:t>
        </w:r>
      </w:ins>
    </w:p>
    <w:p w:rsidR="000631A7" w:rsidRPr="000631A7" w:rsidRDefault="000631A7" w:rsidP="000631A7">
      <w:pPr>
        <w:widowControl w:val="0"/>
        <w:tabs>
          <w:tab w:val="num" w:pos="0"/>
        </w:tabs>
        <w:autoSpaceDE w:val="0"/>
        <w:autoSpaceDN w:val="0"/>
        <w:adjustRightInd w:val="0"/>
        <w:spacing w:after="0" w:line="240" w:lineRule="auto"/>
        <w:rPr>
          <w:ins w:id="52" w:author="Grant, Colin" w:date="2013-09-03T13:41:00Z"/>
          <w:rFonts w:ascii="Times New Roman" w:eastAsia="Times New Roman" w:hAnsi="Times New Roman" w:cs="Times New Roman"/>
          <w:sz w:val="24"/>
          <w:szCs w:val="24"/>
        </w:rPr>
      </w:pPr>
      <w:ins w:id="53" w:author="Grant, Colin" w:date="2013-09-03T13:41:00Z">
        <w:r w:rsidRPr="000631A7">
          <w:rPr>
            <w:rFonts w:ascii="Times New Roman" w:eastAsia="Times New Roman" w:hAnsi="Times New Roman" w:cs="Times New Roman"/>
            <w:sz w:val="24"/>
            <w:szCs w:val="24"/>
          </w:rPr>
          <w:t>.</w:t>
        </w:r>
      </w:ins>
    </w:p>
    <w:p w:rsidR="00A338A0" w:rsidDel="000631A7" w:rsidRDefault="00A338A0" w:rsidP="00766A30">
      <w:pPr>
        <w:pStyle w:val="ListParagraph"/>
        <w:rPr>
          <w:del w:id="54" w:author="Grant, Colin" w:date="2013-09-03T13:41:00Z"/>
          <w:sz w:val="23"/>
          <w:szCs w:val="23"/>
        </w:rPr>
      </w:pPr>
      <w:del w:id="55" w:author="Grant, Colin" w:date="2013-09-03T13:41:00Z">
        <w:r w:rsidDel="000631A7">
          <w:rPr>
            <w:sz w:val="23"/>
            <w:szCs w:val="23"/>
          </w:rPr>
          <w:delText>The inconspicuous rock-crevice nest sites and nocturnal habits of storm-petrels make it difficult to collect evidence of mouse predation and disturbance on the South Farallones without disrupting and destroying nest sites. However, evidence of direct mouse impacts has been recorded. Ainley et al. (1990c) found a few examples of mouse predation on both Leach’s and ashy storm-petrels in studies conducted from 1972 to 1983. They determined that mouse predation was likely contributing to the overall low breeding success rates of petrels on the Farallon Islands (Ainley et al. 1990c). In addition, researchers found mice would chew on decoy eggs made of modeling clay, when they were made available (PRBO, unpublished data). Chicks of storm-petrels and Cassin’s auklets (</w:delText>
        </w:r>
        <w:r w:rsidDel="000631A7">
          <w:rPr>
            <w:i/>
            <w:iCs/>
            <w:sz w:val="23"/>
            <w:szCs w:val="23"/>
          </w:rPr>
          <w:delText>Ptychoramphus aleuticus</w:delText>
        </w:r>
        <w:r w:rsidDel="000631A7">
          <w:rPr>
            <w:sz w:val="23"/>
            <w:szCs w:val="23"/>
          </w:rPr>
          <w:delText>) have been found with toes or feet missing as a result of mouse predation (D. Ainley pers. comm.; P. Pyle pers. comm.). These data, combined with the fact that mice have been documented preying on seabird eggs and chicks on other islands around the world (Cuthbert and Hilton 2004, Wanless et al. 2007, Angel et al. 2008, Jones and Ryan 2010); see Section 4.5.3.2.1), indicates that house mice have at minimum a low level of direct impact on storm-petrels on the South Farallon Islands. Because of the difficulty with monitoring storm-petrels in their small crevice nests, it is possible that house mice are imposing a greater impact on Farallon storm-petrels than has been directly observed.</w:delText>
        </w:r>
      </w:del>
    </w:p>
    <w:p w:rsidR="00A338A0" w:rsidRDefault="00A338A0" w:rsidP="00766A30">
      <w:pPr>
        <w:pStyle w:val="ListParagraph"/>
      </w:pPr>
    </w:p>
    <w:p w:rsidR="00772FC8" w:rsidRDefault="00772FC8" w:rsidP="008D6DAC">
      <w:pPr>
        <w:pStyle w:val="ListParagraph"/>
        <w:numPr>
          <w:ilvl w:val="0"/>
          <w:numId w:val="1"/>
        </w:numPr>
      </w:pPr>
      <w:commentRangeStart w:id="56"/>
      <w:r>
        <w:t>Pg 130</w:t>
      </w:r>
      <w:r w:rsidR="00BB10D5">
        <w:t xml:space="preserve">.  </w:t>
      </w:r>
      <w:r w:rsidR="00284219">
        <w:t xml:space="preserve">The EIS states that </w:t>
      </w:r>
      <w:r w:rsidR="00F449DD">
        <w:t>t</w:t>
      </w:r>
      <w:r w:rsidR="00BB10D5">
        <w:t>he population is currently declining at 7.19%/year.  While it indicates that number is flawed, it seems to focus on it by not providing other estimates.</w:t>
      </w:r>
      <w:commentRangeEnd w:id="56"/>
      <w:r w:rsidR="00B820D0">
        <w:rPr>
          <w:rStyle w:val="CommentReference"/>
        </w:rPr>
        <w:commentReference w:id="56"/>
      </w:r>
    </w:p>
    <w:p w:rsidR="00772FC8" w:rsidRDefault="00BB10D5" w:rsidP="00772FC8">
      <w:pPr>
        <w:pStyle w:val="ListParagraph"/>
      </w:pPr>
      <w:r>
        <w:rPr>
          <w:noProof/>
        </w:rPr>
        <w:drawing>
          <wp:inline distT="0" distB="0" distL="0" distR="0" wp14:anchorId="27AACA53" wp14:editId="5E209476">
            <wp:extent cx="5409950" cy="914400"/>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24253" cy="916818"/>
                    </a:xfrm>
                    <a:prstGeom prst="rect">
                      <a:avLst/>
                    </a:prstGeom>
                    <a:noFill/>
                    <a:ln>
                      <a:noFill/>
                    </a:ln>
                  </pic:spPr>
                </pic:pic>
              </a:graphicData>
            </a:graphic>
          </wp:inline>
        </w:drawing>
      </w:r>
    </w:p>
    <w:p w:rsidR="00766A30" w:rsidRDefault="00766A30" w:rsidP="00766A30">
      <w:pPr>
        <w:pStyle w:val="ListParagraph"/>
      </w:pPr>
    </w:p>
    <w:p w:rsidR="004F5E3D" w:rsidRPr="004F5E3D" w:rsidRDefault="004F5E3D" w:rsidP="004F5E3D">
      <w:pPr>
        <w:autoSpaceDE w:val="0"/>
        <w:autoSpaceDN w:val="0"/>
        <w:adjustRightInd w:val="0"/>
        <w:spacing w:after="0" w:line="240" w:lineRule="auto"/>
        <w:rPr>
          <w:ins w:id="57" w:author="AMP" w:date="2013-09-10T10:24:00Z"/>
          <w:rFonts w:ascii="Times New Roman" w:hAnsi="Times New Roman" w:cs="Times New Roman"/>
          <w:strike/>
          <w:sz w:val="24"/>
          <w:szCs w:val="24"/>
        </w:rPr>
      </w:pPr>
      <w:ins w:id="58" w:author="AMP" w:date="2013-09-10T10:23:00Z">
        <w:r w:rsidRPr="004F5E3D">
          <w:rPr>
            <w:rFonts w:ascii="Times New Roman" w:eastAsia="Times New Roman" w:hAnsi="Times New Roman" w:cs="Times New Roman"/>
            <w:sz w:val="24"/>
            <w:szCs w:val="24"/>
          </w:rPr>
          <w:t xml:space="preserve">If house mice remain on the South Farallon Islands, there will likely continue to be elevated rates of burrowing owl predation on ashy storm-petrels.  The elevated rates would be the result of the house mice providing a prey base which supports a larger and longer-staying winter population </w:t>
        </w:r>
        <w:r w:rsidRPr="004F5E3D">
          <w:rPr>
            <w:rFonts w:ascii="Times New Roman" w:eastAsia="Times New Roman" w:hAnsi="Times New Roman" w:cs="Times New Roman"/>
            <w:sz w:val="24"/>
            <w:szCs w:val="24"/>
          </w:rPr>
          <w:lastRenderedPageBreak/>
          <w:t xml:space="preserve">of burrowing owls on the islands, such that the owls remain on the islands until ashy storm-petrels arrive to initiate breeding in mid-winter (Nur </w:t>
        </w:r>
        <w:r w:rsidRPr="004F5E3D">
          <w:rPr>
            <w:rFonts w:ascii="Times New Roman" w:eastAsia="Times New Roman" w:hAnsi="Times New Roman" w:cs="Times New Roman"/>
            <w:i/>
            <w:sz w:val="24"/>
            <w:szCs w:val="24"/>
          </w:rPr>
          <w:t>et al</w:t>
        </w:r>
        <w:r w:rsidRPr="004F5E3D">
          <w:rPr>
            <w:rFonts w:ascii="Times New Roman" w:eastAsia="Times New Roman" w:hAnsi="Times New Roman" w:cs="Times New Roman"/>
            <w:sz w:val="24"/>
            <w:szCs w:val="24"/>
          </w:rPr>
          <w:t xml:space="preserve">. 2013).  In order to evaluate the effects of mouse removal on the South Farallon Island burrowing owls and ashy storm-petrels, Nur </w:t>
        </w:r>
        <w:r w:rsidRPr="004F5E3D">
          <w:rPr>
            <w:rFonts w:ascii="Times New Roman" w:eastAsia="Times New Roman" w:hAnsi="Times New Roman" w:cs="Times New Roman"/>
            <w:i/>
            <w:sz w:val="24"/>
            <w:szCs w:val="24"/>
          </w:rPr>
          <w:t>et al</w:t>
        </w:r>
        <w:r w:rsidRPr="004F5E3D">
          <w:rPr>
            <w:rFonts w:ascii="Times New Roman" w:eastAsia="Times New Roman" w:hAnsi="Times New Roman" w:cs="Times New Roman"/>
            <w:sz w:val="24"/>
            <w:szCs w:val="24"/>
          </w:rPr>
          <w:t xml:space="preserve">. (2013) conducted a study using available data and models.  They used models to estimate the effect of house mouse removal on future ashy storm-petrel populations, compared to no removal.  Because of model uncertainty, as well as uncertainty about future conditions and trends, they considered several scenarios for future ashy storm-petrel population trends, based on storm-petrel abundance indices for 2007-2012 from the islands (Nur </w:t>
        </w:r>
        <w:r w:rsidRPr="004F5E3D">
          <w:rPr>
            <w:rFonts w:ascii="Times New Roman" w:eastAsia="Times New Roman" w:hAnsi="Times New Roman" w:cs="Times New Roman"/>
            <w:i/>
            <w:sz w:val="24"/>
            <w:szCs w:val="24"/>
          </w:rPr>
          <w:t>et al</w:t>
        </w:r>
        <w:r w:rsidRPr="004F5E3D">
          <w:rPr>
            <w:rFonts w:ascii="Times New Roman" w:eastAsia="Times New Roman" w:hAnsi="Times New Roman" w:cs="Times New Roman"/>
            <w:sz w:val="24"/>
            <w:szCs w:val="24"/>
          </w:rPr>
          <w:t xml:space="preserve">. 2013).  These scenarios included a steep population decline of about 7 percent per year, a moderate decline scenario of about 3.5 percent annual decline, and a near-stable scenario of about 0.5 percent annual population increase (Nur </w:t>
        </w:r>
        <w:r w:rsidRPr="004F5E3D">
          <w:rPr>
            <w:rFonts w:ascii="Times New Roman" w:eastAsia="Times New Roman" w:hAnsi="Times New Roman" w:cs="Times New Roman"/>
            <w:i/>
            <w:sz w:val="24"/>
            <w:szCs w:val="24"/>
          </w:rPr>
          <w:t>et al</w:t>
        </w:r>
        <w:r w:rsidRPr="004F5E3D">
          <w:rPr>
            <w:rFonts w:ascii="Times New Roman" w:eastAsia="Times New Roman" w:hAnsi="Times New Roman" w:cs="Times New Roman"/>
            <w:sz w:val="24"/>
            <w:szCs w:val="24"/>
          </w:rPr>
          <w:t>. 2013).  Their models indicated that regardless of the future scenario, under No Action</w:t>
        </w:r>
      </w:ins>
      <w:ins w:id="59" w:author="AMP" w:date="2013-09-10T10:26:00Z">
        <w:r>
          <w:rPr>
            <w:rFonts w:ascii="Times New Roman" w:eastAsia="Times New Roman" w:hAnsi="Times New Roman" w:cs="Times New Roman"/>
            <w:sz w:val="24"/>
            <w:szCs w:val="24"/>
          </w:rPr>
          <w:t>,</w:t>
        </w:r>
      </w:ins>
      <w:ins w:id="60" w:author="AMP" w:date="2013-09-10T10:23:00Z">
        <w:r>
          <w:rPr>
            <w:rFonts w:ascii="Times New Roman" w:eastAsia="Times New Roman" w:hAnsi="Times New Roman" w:cs="Times New Roman"/>
            <w:sz w:val="24"/>
            <w:szCs w:val="24"/>
          </w:rPr>
          <w:t xml:space="preserve"> the net effect</w:t>
        </w:r>
        <w:r w:rsidRPr="004F5E3D">
          <w:rPr>
            <w:rFonts w:ascii="Times New Roman" w:eastAsia="Times New Roman" w:hAnsi="Times New Roman" w:cs="Times New Roman"/>
            <w:sz w:val="24"/>
            <w:szCs w:val="24"/>
          </w:rPr>
          <w:t xml:space="preserve"> of house mice and burrowing owls would be to negatively </w:t>
        </w:r>
      </w:ins>
      <w:ins w:id="61" w:author="AMP" w:date="2013-09-10T10:27:00Z">
        <w:r>
          <w:rPr>
            <w:rFonts w:ascii="Times New Roman" w:eastAsia="Times New Roman" w:hAnsi="Times New Roman" w:cs="Times New Roman"/>
            <w:sz w:val="24"/>
            <w:szCs w:val="24"/>
          </w:rPr>
          <w:t>impact</w:t>
        </w:r>
      </w:ins>
      <w:ins w:id="62" w:author="AMP" w:date="2013-09-10T10:23:00Z">
        <w:r w:rsidRPr="004F5E3D">
          <w:rPr>
            <w:rFonts w:ascii="Times New Roman" w:eastAsia="Times New Roman" w:hAnsi="Times New Roman" w:cs="Times New Roman"/>
            <w:sz w:val="24"/>
            <w:szCs w:val="24"/>
          </w:rPr>
          <w:t xml:space="preserve"> the South Farallon Islands ashy storm-petrel population.  </w:t>
        </w:r>
      </w:ins>
      <w:ins w:id="63" w:author="AMP" w:date="2013-09-10T10:24:00Z">
        <w:r w:rsidRPr="004F5E3D">
          <w:rPr>
            <w:rFonts w:ascii="Times New Roman" w:hAnsi="Times New Roman" w:cs="Times New Roman"/>
            <w:strike/>
            <w:sz w:val="24"/>
            <w:szCs w:val="24"/>
          </w:rPr>
          <w:t xml:space="preserve">Reducing owl impacts will reduce a steep population decline to a much smaller decline, or under the most optimistic interpretation of the data will allow the population to increase its annual growth rate by nearly five times. </w:t>
        </w:r>
        <w:commentRangeStart w:id="64"/>
        <w:r w:rsidRPr="004F5E3D">
          <w:rPr>
            <w:rFonts w:ascii="Times New Roman" w:hAnsi="Times New Roman" w:cs="Times New Roman"/>
            <w:strike/>
            <w:sz w:val="24"/>
            <w:szCs w:val="24"/>
          </w:rPr>
          <w:t>The negative impact that mice have on ashy storm-petrels could be detrimental to the entire population since it is already a state and federal Species of Special Concern and a Candidate for listing under the federal ESA. Thus, the significance determination for ashy and Leach’s storm petrels is significant because of negative impacts on storm-petrel populations. For all other seabird species, the significance determination is not significant.</w:t>
        </w:r>
        <w:commentRangeEnd w:id="64"/>
        <w:r w:rsidRPr="004F5E3D">
          <w:rPr>
            <w:rStyle w:val="CommentReference"/>
            <w:strike/>
          </w:rPr>
          <w:commentReference w:id="64"/>
        </w:r>
      </w:ins>
    </w:p>
    <w:p w:rsidR="004F5E3D" w:rsidRPr="004F5E3D" w:rsidRDefault="004F5E3D" w:rsidP="004F5E3D">
      <w:pPr>
        <w:widowControl w:val="0"/>
        <w:tabs>
          <w:tab w:val="num" w:pos="0"/>
        </w:tabs>
        <w:spacing w:after="0" w:line="240" w:lineRule="auto"/>
        <w:ind w:left="720"/>
        <w:rPr>
          <w:ins w:id="65" w:author="AMP" w:date="2013-09-10T10:23:00Z"/>
          <w:rFonts w:ascii="Times New Roman" w:eastAsia="Times New Roman" w:hAnsi="Times New Roman" w:cs="Times New Roman"/>
          <w:sz w:val="24"/>
          <w:szCs w:val="24"/>
        </w:rPr>
      </w:pPr>
    </w:p>
    <w:p w:rsidR="006A5544" w:rsidRDefault="006A5544" w:rsidP="00F17DD4">
      <w:pPr>
        <w:widowControl w:val="0"/>
        <w:tabs>
          <w:tab w:val="num" w:pos="0"/>
        </w:tabs>
        <w:spacing w:after="0" w:line="240" w:lineRule="auto"/>
        <w:ind w:left="720"/>
        <w:rPr>
          <w:rFonts w:ascii="Times New Roman" w:eastAsia="Times New Roman" w:hAnsi="Times New Roman" w:cs="Times New Roman"/>
          <w:sz w:val="24"/>
          <w:szCs w:val="24"/>
        </w:rPr>
      </w:pPr>
    </w:p>
    <w:p w:rsidR="00F17DD4" w:rsidRPr="006A5544" w:rsidRDefault="00F17DD4" w:rsidP="00F17DD4">
      <w:pPr>
        <w:widowControl w:val="0"/>
        <w:tabs>
          <w:tab w:val="num" w:pos="0"/>
        </w:tabs>
        <w:spacing w:after="0" w:line="240" w:lineRule="auto"/>
        <w:ind w:left="720"/>
        <w:rPr>
          <w:ins w:id="66" w:author="Grant, Colin" w:date="2013-09-03T13:50:00Z"/>
          <w:rFonts w:ascii="Times New Roman" w:eastAsia="Times New Roman" w:hAnsi="Times New Roman" w:cs="Times New Roman"/>
          <w:sz w:val="24"/>
          <w:szCs w:val="24"/>
        </w:rPr>
      </w:pPr>
    </w:p>
    <w:p w:rsidR="00E831D9" w:rsidRDefault="00E831D9" w:rsidP="00766A30">
      <w:pPr>
        <w:pStyle w:val="ListParagraph"/>
      </w:pPr>
    </w:p>
    <w:p w:rsidR="00772FC8" w:rsidRDefault="00772FC8" w:rsidP="008D6DAC">
      <w:pPr>
        <w:pStyle w:val="ListParagraph"/>
        <w:numPr>
          <w:ilvl w:val="0"/>
          <w:numId w:val="1"/>
        </w:numPr>
      </w:pPr>
      <w:commentRangeStart w:id="67"/>
      <w:r>
        <w:t>Pg 130 and 128</w:t>
      </w:r>
      <w:r w:rsidR="00766A30">
        <w:t xml:space="preserve">.  </w:t>
      </w:r>
      <w:commentRangeEnd w:id="67"/>
      <w:r w:rsidR="00B820D0">
        <w:rPr>
          <w:rStyle w:val="CommentReference"/>
        </w:rPr>
        <w:commentReference w:id="67"/>
      </w:r>
      <w:r w:rsidR="00284219">
        <w:t>The EIS s</w:t>
      </w:r>
      <w:r w:rsidR="00766A30">
        <w:t>eems to indicate that the declines at the Far</w:t>
      </w:r>
      <w:del w:id="68" w:author="AMP" w:date="2013-09-05T11:26:00Z">
        <w:r w:rsidR="00766A30" w:rsidDel="00F449DD">
          <w:delText>r</w:delText>
        </w:r>
      </w:del>
      <w:r w:rsidR="00766A30">
        <w:t>allons have implications for species range-wide viability.  This is further indicated by the finding of significance which is based on a range-wide, or Fa</w:t>
      </w:r>
      <w:del w:id="69" w:author="AMP" w:date="2013-09-05T11:26:00Z">
        <w:r w:rsidR="00766A30" w:rsidDel="00F449DD">
          <w:delText>r</w:delText>
        </w:r>
      </w:del>
      <w:r w:rsidR="00766A30">
        <w:t>rallons-</w:t>
      </w:r>
      <w:r w:rsidR="00284219">
        <w:t>wide population</w:t>
      </w:r>
      <w:r w:rsidR="00766A30">
        <w:t xml:space="preserve"> level decline.</w:t>
      </w:r>
    </w:p>
    <w:p w:rsidR="00766A30" w:rsidRDefault="00766A30" w:rsidP="00766A30">
      <w:pPr>
        <w:pStyle w:val="ListParagraph"/>
      </w:pPr>
      <w:r>
        <w:rPr>
          <w:noProof/>
        </w:rPr>
        <w:drawing>
          <wp:inline distT="0" distB="0" distL="0" distR="0" wp14:anchorId="7F02526B" wp14:editId="1720C417">
            <wp:extent cx="5943600" cy="1076790"/>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1076790"/>
                    </a:xfrm>
                    <a:prstGeom prst="rect">
                      <a:avLst/>
                    </a:prstGeom>
                    <a:noFill/>
                    <a:ln>
                      <a:noFill/>
                    </a:ln>
                  </pic:spPr>
                </pic:pic>
              </a:graphicData>
            </a:graphic>
          </wp:inline>
        </w:drawing>
      </w:r>
    </w:p>
    <w:p w:rsidR="00BA3324" w:rsidRPr="00764347" w:rsidRDefault="00BA3324" w:rsidP="00BA3324">
      <w:pPr>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negative impact that mice </w:t>
      </w:r>
      <w:ins w:id="70" w:author="Grim, Mary" w:date="2013-09-06T07:41:00Z">
        <w:r w:rsidR="00477C41">
          <w:rPr>
            <w:rFonts w:ascii="Times New Roman" w:hAnsi="Times New Roman" w:cs="Times New Roman"/>
            <w:sz w:val="24"/>
            <w:szCs w:val="24"/>
          </w:rPr>
          <w:t xml:space="preserve">have </w:t>
        </w:r>
      </w:ins>
      <w:ins w:id="71" w:author="AMP" w:date="2013-09-05T11:27:00Z">
        <w:r w:rsidR="00F449DD">
          <w:rPr>
            <w:rFonts w:ascii="Times New Roman" w:hAnsi="Times New Roman" w:cs="Times New Roman"/>
            <w:sz w:val="24"/>
            <w:szCs w:val="24"/>
          </w:rPr>
          <w:t xml:space="preserve">indirectly through burrowing owls </w:t>
        </w:r>
      </w:ins>
      <w:del w:id="72" w:author="Grim, Mary" w:date="2013-09-06T07:41:00Z">
        <w:r w:rsidDel="00477C41">
          <w:rPr>
            <w:rFonts w:ascii="Times New Roman" w:hAnsi="Times New Roman" w:cs="Times New Roman"/>
            <w:sz w:val="24"/>
            <w:szCs w:val="24"/>
          </w:rPr>
          <w:delText xml:space="preserve">have </w:delText>
        </w:r>
      </w:del>
      <w:r>
        <w:rPr>
          <w:rFonts w:ascii="Times New Roman" w:hAnsi="Times New Roman" w:cs="Times New Roman"/>
          <w:sz w:val="24"/>
          <w:szCs w:val="24"/>
        </w:rPr>
        <w:t xml:space="preserve">on ashy storm-petrels could </w:t>
      </w:r>
      <w:del w:id="73" w:author="Grant, Colin" w:date="2013-09-03T14:14:00Z">
        <w:r w:rsidDel="00657BA3">
          <w:rPr>
            <w:rFonts w:ascii="Times New Roman" w:hAnsi="Times New Roman" w:cs="Times New Roman"/>
            <w:sz w:val="24"/>
            <w:szCs w:val="24"/>
          </w:rPr>
          <w:delText>be detrimental</w:delText>
        </w:r>
      </w:del>
      <w:del w:id="74" w:author="Grant, Colin" w:date="2013-09-03T14:16:00Z">
        <w:r w:rsidDel="00657BA3">
          <w:rPr>
            <w:rFonts w:ascii="Times New Roman" w:hAnsi="Times New Roman" w:cs="Times New Roman"/>
            <w:sz w:val="24"/>
            <w:szCs w:val="24"/>
          </w:rPr>
          <w:delText xml:space="preserve"> </w:delText>
        </w:r>
      </w:del>
      <w:del w:id="75" w:author="Grant, Colin" w:date="2013-09-03T14:15:00Z">
        <w:r w:rsidDel="00657BA3">
          <w:rPr>
            <w:rFonts w:ascii="Times New Roman" w:hAnsi="Times New Roman" w:cs="Times New Roman"/>
            <w:sz w:val="24"/>
            <w:szCs w:val="24"/>
          </w:rPr>
          <w:delText>to</w:delText>
        </w:r>
      </w:del>
      <w:del w:id="76" w:author="Grant, Colin" w:date="2013-09-03T14:16:00Z">
        <w:r w:rsidDel="00657BA3">
          <w:rPr>
            <w:rFonts w:ascii="Times New Roman" w:hAnsi="Times New Roman" w:cs="Times New Roman"/>
            <w:sz w:val="24"/>
            <w:szCs w:val="24"/>
          </w:rPr>
          <w:delText xml:space="preserve"> the </w:delText>
        </w:r>
      </w:del>
      <w:ins w:id="77" w:author="Grant, Colin" w:date="2013-09-03T14:16:00Z">
        <w:r w:rsidR="00657BA3">
          <w:rPr>
            <w:rFonts w:ascii="Times New Roman" w:hAnsi="Times New Roman" w:cs="Times New Roman"/>
            <w:sz w:val="24"/>
            <w:szCs w:val="24"/>
          </w:rPr>
          <w:t xml:space="preserve">result in a decline of the </w:t>
        </w:r>
      </w:ins>
      <w:ins w:id="78" w:author="Grant, Colin" w:date="2013-09-03T14:11:00Z">
        <w:r w:rsidR="00657BA3">
          <w:rPr>
            <w:rFonts w:ascii="Times New Roman" w:hAnsi="Times New Roman" w:cs="Times New Roman"/>
            <w:sz w:val="24"/>
            <w:szCs w:val="24"/>
          </w:rPr>
          <w:t xml:space="preserve">SE Farallon Island </w:t>
        </w:r>
      </w:ins>
      <w:del w:id="79" w:author="Grant, Colin" w:date="2013-09-03T14:11:00Z">
        <w:r w:rsidDel="00657BA3">
          <w:rPr>
            <w:rFonts w:ascii="Times New Roman" w:hAnsi="Times New Roman" w:cs="Times New Roman"/>
            <w:sz w:val="24"/>
            <w:szCs w:val="24"/>
          </w:rPr>
          <w:delText>entire</w:delText>
        </w:r>
      </w:del>
      <w:r>
        <w:rPr>
          <w:rFonts w:ascii="Times New Roman" w:hAnsi="Times New Roman" w:cs="Times New Roman"/>
          <w:sz w:val="24"/>
          <w:szCs w:val="24"/>
        </w:rPr>
        <w:t xml:space="preserve"> population</w:t>
      </w:r>
      <w:ins w:id="80" w:author="Grant, Colin" w:date="2013-09-03T14:11:00Z">
        <w:r w:rsidR="00657BA3">
          <w:rPr>
            <w:rFonts w:ascii="Times New Roman" w:hAnsi="Times New Roman" w:cs="Times New Roman"/>
            <w:sz w:val="24"/>
            <w:szCs w:val="24"/>
          </w:rPr>
          <w:t>.</w:t>
        </w:r>
      </w:ins>
      <w:r>
        <w:rPr>
          <w:rFonts w:ascii="Times New Roman" w:hAnsi="Times New Roman" w:cs="Times New Roman"/>
          <w:sz w:val="24"/>
          <w:szCs w:val="24"/>
        </w:rPr>
        <w:t xml:space="preserve"> </w:t>
      </w:r>
      <w:del w:id="81" w:author="Grant, Colin" w:date="2013-09-03T14:11:00Z">
        <w:r w:rsidDel="00657BA3">
          <w:rPr>
            <w:rFonts w:ascii="Times New Roman" w:hAnsi="Times New Roman" w:cs="Times New Roman"/>
            <w:sz w:val="24"/>
            <w:szCs w:val="24"/>
          </w:rPr>
          <w:delText xml:space="preserve">since it is already a state and federal Species of Special Concern and a Candidate for listing under the federal ESA. </w:delText>
        </w:r>
      </w:del>
      <w:ins w:id="82" w:author="Grant, Colin" w:date="2013-09-03T14:12:00Z">
        <w:r w:rsidR="00657BA3">
          <w:rPr>
            <w:rFonts w:ascii="Times New Roman" w:hAnsi="Times New Roman" w:cs="Times New Roman"/>
            <w:sz w:val="24"/>
            <w:szCs w:val="24"/>
          </w:rPr>
          <w:t>However, because the species is found elsewhere and the best available scientific data does not show a current nor predict a future declin</w:t>
        </w:r>
      </w:ins>
      <w:ins w:id="83" w:author="Grant, Colin" w:date="2013-09-03T14:15:00Z">
        <w:r w:rsidR="00657BA3">
          <w:rPr>
            <w:rFonts w:ascii="Times New Roman" w:hAnsi="Times New Roman" w:cs="Times New Roman"/>
            <w:sz w:val="24"/>
            <w:szCs w:val="24"/>
          </w:rPr>
          <w:t>ing trend</w:t>
        </w:r>
      </w:ins>
      <w:ins w:id="84" w:author="Grant, Colin" w:date="2013-09-03T14:12:00Z">
        <w:r w:rsidR="00657BA3">
          <w:rPr>
            <w:rFonts w:ascii="Times New Roman" w:hAnsi="Times New Roman" w:cs="Times New Roman"/>
            <w:sz w:val="24"/>
            <w:szCs w:val="24"/>
          </w:rPr>
          <w:t xml:space="preserve"> in the species</w:t>
        </w:r>
      </w:ins>
      <w:ins w:id="85" w:author="Grant, Colin" w:date="2013-09-03T14:17:00Z">
        <w:r w:rsidR="00657BA3">
          <w:rPr>
            <w:rFonts w:ascii="Times New Roman" w:hAnsi="Times New Roman" w:cs="Times New Roman"/>
            <w:sz w:val="24"/>
            <w:szCs w:val="24"/>
          </w:rPr>
          <w:t xml:space="preserve"> throughout its range</w:t>
        </w:r>
      </w:ins>
      <w:ins w:id="86" w:author="Grant, Colin" w:date="2013-09-03T14:12:00Z">
        <w:r w:rsidR="00657BA3">
          <w:rPr>
            <w:rFonts w:ascii="Times New Roman" w:hAnsi="Times New Roman" w:cs="Times New Roman"/>
            <w:sz w:val="24"/>
            <w:szCs w:val="24"/>
          </w:rPr>
          <w:t>, this historical predator</w:t>
        </w:r>
      </w:ins>
      <w:ins w:id="87" w:author="AMP" w:date="2013-09-05T11:27:00Z">
        <w:r w:rsidR="00F449DD">
          <w:rPr>
            <w:rFonts w:ascii="Times New Roman" w:hAnsi="Times New Roman" w:cs="Times New Roman"/>
            <w:sz w:val="24"/>
            <w:szCs w:val="24"/>
          </w:rPr>
          <w:t>-</w:t>
        </w:r>
      </w:ins>
      <w:ins w:id="88" w:author="Grant, Colin" w:date="2013-09-03T14:12:00Z">
        <w:del w:id="89" w:author="AMP" w:date="2013-09-05T11:27:00Z">
          <w:r w:rsidR="00657BA3" w:rsidDel="00F449DD">
            <w:rPr>
              <w:rFonts w:ascii="Times New Roman" w:hAnsi="Times New Roman" w:cs="Times New Roman"/>
              <w:sz w:val="24"/>
              <w:szCs w:val="24"/>
            </w:rPr>
            <w:delText xml:space="preserve"> </w:delText>
          </w:r>
        </w:del>
        <w:r w:rsidR="00657BA3">
          <w:rPr>
            <w:rFonts w:ascii="Times New Roman" w:hAnsi="Times New Roman" w:cs="Times New Roman"/>
            <w:sz w:val="24"/>
            <w:szCs w:val="24"/>
          </w:rPr>
          <w:t>prey relationship is not expected to result in a range</w:t>
        </w:r>
      </w:ins>
      <w:ins w:id="90" w:author="Grant, Colin" w:date="2013-09-03T14:17:00Z">
        <w:del w:id="91" w:author="AMP" w:date="2013-09-05T11:27:00Z">
          <w:r w:rsidR="00657BA3" w:rsidDel="00F449DD">
            <w:rPr>
              <w:rFonts w:ascii="Times New Roman" w:hAnsi="Times New Roman" w:cs="Times New Roman"/>
              <w:sz w:val="24"/>
              <w:szCs w:val="24"/>
            </w:rPr>
            <w:delText xml:space="preserve"> </w:delText>
          </w:r>
        </w:del>
      </w:ins>
      <w:ins w:id="92" w:author="Grant, Colin" w:date="2013-09-03T14:12:00Z">
        <w:r w:rsidR="00657BA3">
          <w:rPr>
            <w:rFonts w:ascii="Times New Roman" w:hAnsi="Times New Roman" w:cs="Times New Roman"/>
            <w:sz w:val="24"/>
            <w:szCs w:val="24"/>
          </w:rPr>
          <w:t xml:space="preserve">wide decline in the species. </w:t>
        </w:r>
      </w:ins>
      <w:r>
        <w:rPr>
          <w:rFonts w:ascii="Times New Roman" w:hAnsi="Times New Roman" w:cs="Times New Roman"/>
          <w:sz w:val="24"/>
          <w:szCs w:val="24"/>
        </w:rPr>
        <w:t>Thus, the significance determination for ashy</w:t>
      </w:r>
      <w:ins w:id="93" w:author="Grant, Colin" w:date="2013-09-03T14:13:00Z">
        <w:r w:rsidR="00657BA3">
          <w:rPr>
            <w:rFonts w:ascii="Times New Roman" w:hAnsi="Times New Roman" w:cs="Times New Roman"/>
            <w:sz w:val="24"/>
            <w:szCs w:val="24"/>
          </w:rPr>
          <w:t xml:space="preserve"> storm-petrel</w:t>
        </w:r>
      </w:ins>
      <w:r>
        <w:rPr>
          <w:rFonts w:ascii="Times New Roman" w:hAnsi="Times New Roman" w:cs="Times New Roman"/>
          <w:sz w:val="24"/>
          <w:szCs w:val="24"/>
        </w:rPr>
        <w:t xml:space="preserve"> </w:t>
      </w:r>
      <w:ins w:id="94" w:author="Grant, Colin" w:date="2013-09-03T14:14:00Z">
        <w:r w:rsidR="00657BA3">
          <w:rPr>
            <w:rFonts w:ascii="Times New Roman" w:hAnsi="Times New Roman" w:cs="Times New Roman"/>
            <w:sz w:val="24"/>
            <w:szCs w:val="24"/>
          </w:rPr>
          <w:t xml:space="preserve">is </w:t>
        </w:r>
      </w:ins>
      <w:del w:id="95" w:author="Grant, Colin" w:date="2013-09-03T14:14:00Z">
        <w:r w:rsidDel="00657BA3">
          <w:rPr>
            <w:rFonts w:ascii="Times New Roman" w:hAnsi="Times New Roman" w:cs="Times New Roman"/>
            <w:sz w:val="24"/>
            <w:szCs w:val="24"/>
          </w:rPr>
          <w:delText>and</w:delText>
        </w:r>
      </w:del>
      <w:r>
        <w:rPr>
          <w:rFonts w:ascii="Times New Roman" w:hAnsi="Times New Roman" w:cs="Times New Roman"/>
          <w:sz w:val="24"/>
          <w:szCs w:val="24"/>
        </w:rPr>
        <w:t xml:space="preserve"> </w:t>
      </w:r>
      <w:del w:id="96" w:author="Grant, Colin" w:date="2013-09-03T14:11:00Z">
        <w:r w:rsidDel="00657BA3">
          <w:rPr>
            <w:rFonts w:ascii="Times New Roman" w:hAnsi="Times New Roman" w:cs="Times New Roman"/>
            <w:sz w:val="24"/>
            <w:szCs w:val="24"/>
          </w:rPr>
          <w:delText>Leach’s storm petrels is</w:delText>
        </w:r>
      </w:del>
      <w:ins w:id="97" w:author="Grant, Colin" w:date="2013-09-03T14:11:00Z">
        <w:r w:rsidR="00657BA3">
          <w:rPr>
            <w:rFonts w:ascii="Times New Roman" w:hAnsi="Times New Roman" w:cs="Times New Roman"/>
            <w:sz w:val="24"/>
            <w:szCs w:val="24"/>
          </w:rPr>
          <w:t>not</w:t>
        </w:r>
      </w:ins>
      <w:r>
        <w:rPr>
          <w:rFonts w:ascii="Times New Roman" w:hAnsi="Times New Roman" w:cs="Times New Roman"/>
          <w:sz w:val="24"/>
          <w:szCs w:val="24"/>
        </w:rPr>
        <w:t xml:space="preserve"> significant</w:t>
      </w:r>
      <w:ins w:id="98" w:author="Grant, Colin" w:date="2013-09-03T14:14:00Z">
        <w:r w:rsidR="00657BA3">
          <w:rPr>
            <w:rFonts w:ascii="Times New Roman" w:hAnsi="Times New Roman" w:cs="Times New Roman"/>
            <w:sz w:val="24"/>
            <w:szCs w:val="24"/>
          </w:rPr>
          <w:t>.</w:t>
        </w:r>
      </w:ins>
      <w:del w:id="99" w:author="Grant, Colin" w:date="2013-09-03T14:14:00Z">
        <w:r w:rsidDel="00657BA3">
          <w:rPr>
            <w:rFonts w:ascii="Times New Roman" w:hAnsi="Times New Roman" w:cs="Times New Roman"/>
            <w:sz w:val="24"/>
            <w:szCs w:val="24"/>
          </w:rPr>
          <w:delText xml:space="preserve"> because of negative impacts on storm-petrel populations</w:delText>
        </w:r>
      </w:del>
      <w:r>
        <w:rPr>
          <w:rFonts w:ascii="Times New Roman" w:hAnsi="Times New Roman" w:cs="Times New Roman"/>
          <w:sz w:val="24"/>
          <w:szCs w:val="24"/>
        </w:rPr>
        <w:t xml:space="preserve">. For all other </w:t>
      </w:r>
      <w:r w:rsidRPr="00764347">
        <w:rPr>
          <w:rFonts w:ascii="Times New Roman" w:hAnsi="Times New Roman" w:cs="Times New Roman"/>
          <w:sz w:val="24"/>
          <w:szCs w:val="24"/>
        </w:rPr>
        <w:t>seabird species, the significance determination is not significant.</w:t>
      </w:r>
    </w:p>
    <w:p w:rsidR="00766A30" w:rsidRDefault="00766A30" w:rsidP="00766A30">
      <w:pPr>
        <w:pStyle w:val="ListParagraph"/>
      </w:pPr>
    </w:p>
    <w:p w:rsidR="00766A30" w:rsidRDefault="00766A30" w:rsidP="00766A30">
      <w:pPr>
        <w:pStyle w:val="ListParagraph"/>
      </w:pPr>
      <w:r>
        <w:rPr>
          <w:noProof/>
        </w:rPr>
        <w:lastRenderedPageBreak/>
        <w:drawing>
          <wp:inline distT="0" distB="0" distL="0" distR="0" wp14:anchorId="5F0F6B83" wp14:editId="6D9C7387">
            <wp:extent cx="5612860" cy="1948772"/>
            <wp:effectExtent l="0" t="0" r="698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16507" cy="1950038"/>
                    </a:xfrm>
                    <a:prstGeom prst="rect">
                      <a:avLst/>
                    </a:prstGeom>
                    <a:noFill/>
                    <a:ln>
                      <a:noFill/>
                    </a:ln>
                  </pic:spPr>
                </pic:pic>
              </a:graphicData>
            </a:graphic>
          </wp:inline>
        </w:drawing>
      </w:r>
    </w:p>
    <w:p w:rsidR="00284219" w:rsidRDefault="00284219" w:rsidP="00284219">
      <w:pPr>
        <w:pStyle w:val="ListParagraph"/>
        <w:numPr>
          <w:ilvl w:val="0"/>
          <w:numId w:val="1"/>
        </w:numPr>
      </w:pPr>
      <w:commentRangeStart w:id="100"/>
      <w:r>
        <w:t xml:space="preserve">Pg212.  </w:t>
      </w:r>
      <w:commentRangeEnd w:id="100"/>
      <w:r w:rsidR="00B820D0">
        <w:rPr>
          <w:rStyle w:val="CommentReference"/>
        </w:rPr>
        <w:commentReference w:id="100"/>
      </w:r>
      <w:r>
        <w:t>The EIS identifies long-term population declines as an unavoidable impact for the No Action Alt.</w:t>
      </w:r>
    </w:p>
    <w:p w:rsidR="00284219" w:rsidRDefault="00284219" w:rsidP="00284219">
      <w:pPr>
        <w:pStyle w:val="ListParagraph"/>
      </w:pPr>
      <w:r>
        <w:rPr>
          <w:noProof/>
        </w:rPr>
        <w:drawing>
          <wp:inline distT="0" distB="0" distL="0" distR="0" wp14:anchorId="097F14B7" wp14:editId="6B4A77F6">
            <wp:extent cx="5437762" cy="70642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63639" cy="709790"/>
                    </a:xfrm>
                    <a:prstGeom prst="rect">
                      <a:avLst/>
                    </a:prstGeom>
                    <a:noFill/>
                    <a:ln>
                      <a:noFill/>
                    </a:ln>
                  </pic:spPr>
                </pic:pic>
              </a:graphicData>
            </a:graphic>
          </wp:inline>
        </w:drawing>
      </w:r>
    </w:p>
    <w:p w:rsidR="00284219" w:rsidRDefault="00284219" w:rsidP="00284219">
      <w:pPr>
        <w:pStyle w:val="ListParagraph"/>
      </w:pPr>
    </w:p>
    <w:p w:rsidR="000158B3" w:rsidRDefault="000158B3" w:rsidP="000158B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Birds</w:t>
      </w:r>
    </w:p>
    <w:p w:rsidR="000158B3" w:rsidDel="00257133" w:rsidRDefault="000158B3" w:rsidP="000158B3">
      <w:pPr>
        <w:autoSpaceDE w:val="0"/>
        <w:autoSpaceDN w:val="0"/>
        <w:adjustRightInd w:val="0"/>
        <w:spacing w:after="0" w:line="240" w:lineRule="auto"/>
        <w:ind w:left="720"/>
        <w:rPr>
          <w:del w:id="101" w:author="Grant, Colin" w:date="2013-09-03T14:19:00Z"/>
          <w:rFonts w:ascii="Times New Roman" w:hAnsi="Times New Roman" w:cs="Times New Roman"/>
          <w:sz w:val="24"/>
          <w:szCs w:val="24"/>
        </w:rPr>
      </w:pPr>
      <w:r>
        <w:rPr>
          <w:rFonts w:ascii="Courier New" w:hAnsi="Courier New" w:cs="Courier New"/>
          <w:sz w:val="24"/>
          <w:szCs w:val="24"/>
        </w:rPr>
        <w:t xml:space="preserve"> </w:t>
      </w:r>
      <w:ins w:id="102" w:author="Grant, Colin" w:date="2013-09-04T08:41:00Z">
        <w:r w:rsidR="00306510">
          <w:rPr>
            <w:rFonts w:ascii="Times New Roman" w:hAnsi="Times New Roman" w:cs="Times New Roman"/>
            <w:sz w:val="24"/>
            <w:szCs w:val="24"/>
          </w:rPr>
          <w:t>Future l</w:t>
        </w:r>
      </w:ins>
      <w:del w:id="103" w:author="Grant, Colin" w:date="2013-09-04T08:41:00Z">
        <w:r w:rsidDel="00306510">
          <w:rPr>
            <w:rFonts w:ascii="Times New Roman" w:hAnsi="Times New Roman" w:cs="Times New Roman"/>
            <w:sz w:val="24"/>
            <w:szCs w:val="24"/>
          </w:rPr>
          <w:delText>L</w:delText>
        </w:r>
      </w:del>
      <w:r>
        <w:rPr>
          <w:rFonts w:ascii="Times New Roman" w:hAnsi="Times New Roman" w:cs="Times New Roman"/>
          <w:sz w:val="24"/>
          <w:szCs w:val="24"/>
        </w:rPr>
        <w:t xml:space="preserve">ong-term impacts to ashy and Leach’s storm-petrel populations </w:t>
      </w:r>
      <w:ins w:id="104" w:author="Grant, Colin" w:date="2013-09-03T14:19:00Z">
        <w:r w:rsidR="00257133">
          <w:rPr>
            <w:rFonts w:ascii="Times New Roman" w:hAnsi="Times New Roman" w:cs="Times New Roman"/>
            <w:sz w:val="24"/>
            <w:szCs w:val="24"/>
          </w:rPr>
          <w:t xml:space="preserve">due to </w:t>
        </w:r>
      </w:ins>
      <w:del w:id="105" w:author="Grant, Colin" w:date="2013-09-03T14:19:00Z">
        <w:r w:rsidDel="00257133">
          <w:rPr>
            <w:rFonts w:ascii="Times New Roman" w:hAnsi="Times New Roman" w:cs="Times New Roman"/>
            <w:sz w:val="24"/>
            <w:szCs w:val="24"/>
          </w:rPr>
          <w:delText>would continue</w:delText>
        </w:r>
      </w:del>
    </w:p>
    <w:p w:rsidR="000158B3" w:rsidRDefault="000158B3" w:rsidP="00F63C56">
      <w:pPr>
        <w:autoSpaceDE w:val="0"/>
        <w:autoSpaceDN w:val="0"/>
        <w:adjustRightInd w:val="0"/>
        <w:spacing w:after="0" w:line="240" w:lineRule="auto"/>
        <w:ind w:left="720"/>
      </w:pPr>
      <w:del w:id="106" w:author="Grant, Colin" w:date="2013-09-03T14:19:00Z">
        <w:r w:rsidRPr="00F63C56" w:rsidDel="00257133">
          <w:rPr>
            <w:rFonts w:ascii="Times New Roman" w:hAnsi="Times New Roman" w:cs="Times New Roman"/>
            <w:sz w:val="24"/>
            <w:szCs w:val="24"/>
          </w:rPr>
          <w:delText xml:space="preserve">   as a result of ongoing</w:delText>
        </w:r>
      </w:del>
      <w:r w:rsidRPr="00F63C56">
        <w:rPr>
          <w:rFonts w:ascii="Times New Roman" w:hAnsi="Times New Roman" w:cs="Times New Roman"/>
          <w:sz w:val="24"/>
          <w:szCs w:val="24"/>
        </w:rPr>
        <w:t xml:space="preserve"> hyperpredation by burrowing owls</w:t>
      </w:r>
      <w:ins w:id="107" w:author="Grant, Colin" w:date="2013-09-03T14:19:00Z">
        <w:r w:rsidR="00684B52">
          <w:rPr>
            <w:rFonts w:ascii="Times New Roman" w:hAnsi="Times New Roman" w:cs="Times New Roman"/>
            <w:sz w:val="24"/>
            <w:szCs w:val="24"/>
          </w:rPr>
          <w:t xml:space="preserve"> can</w:t>
        </w:r>
        <w:r w:rsidR="00257133">
          <w:rPr>
            <w:rFonts w:ascii="Times New Roman" w:hAnsi="Times New Roman" w:cs="Times New Roman"/>
            <w:sz w:val="24"/>
            <w:szCs w:val="24"/>
          </w:rPr>
          <w:t>not be estimated at this time</w:t>
        </w:r>
      </w:ins>
      <w:r w:rsidRPr="00F63C56">
        <w:rPr>
          <w:rFonts w:ascii="Times New Roman" w:hAnsi="Times New Roman" w:cs="Times New Roman"/>
          <w:sz w:val="24"/>
          <w:szCs w:val="24"/>
        </w:rPr>
        <w:t>.</w:t>
      </w:r>
    </w:p>
    <w:p w:rsidR="008E7E46" w:rsidRDefault="008E7E46" w:rsidP="00A41B78"/>
    <w:p w:rsidR="00284219" w:rsidRDefault="00284219" w:rsidP="00284219">
      <w:pPr>
        <w:pStyle w:val="ListParagraph"/>
        <w:numPr>
          <w:ilvl w:val="0"/>
          <w:numId w:val="1"/>
        </w:numPr>
      </w:pPr>
      <w:commentRangeStart w:id="108"/>
      <w:r>
        <w:t xml:space="preserve">Pg 228-229.   </w:t>
      </w:r>
      <w:commentRangeEnd w:id="108"/>
      <w:r w:rsidR="00B820D0">
        <w:rPr>
          <w:rStyle w:val="CommentReference"/>
        </w:rPr>
        <w:commentReference w:id="108"/>
      </w:r>
      <w:r>
        <w:t>EIS states that the proposed action is needed to reduce the magnitude of the “steep decline” in the the Far</w:t>
      </w:r>
      <w:del w:id="109" w:author="AMP" w:date="2013-09-05T11:28:00Z">
        <w:r w:rsidDel="00F449DD">
          <w:delText>r</w:delText>
        </w:r>
      </w:del>
      <w:r>
        <w:t>allon</w:t>
      </w:r>
      <w:ins w:id="110" w:author="AMP" w:date="2013-09-05T11:28:00Z">
        <w:r w:rsidR="00F449DD">
          <w:t>e</w:t>
        </w:r>
      </w:ins>
      <w:r>
        <w:t>s population.</w:t>
      </w:r>
    </w:p>
    <w:p w:rsidR="00284219" w:rsidRDefault="00284219" w:rsidP="00284219">
      <w:pPr>
        <w:pStyle w:val="ListParagraph"/>
      </w:pPr>
      <w:r>
        <w:rPr>
          <w:noProof/>
        </w:rPr>
        <w:drawing>
          <wp:inline distT="0" distB="0" distL="0" distR="0" wp14:anchorId="1B315AD6" wp14:editId="4F767126">
            <wp:extent cx="5350213" cy="1307216"/>
            <wp:effectExtent l="0" t="0" r="3175"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60464" cy="1309721"/>
                    </a:xfrm>
                    <a:prstGeom prst="rect">
                      <a:avLst/>
                    </a:prstGeom>
                    <a:noFill/>
                    <a:ln>
                      <a:noFill/>
                    </a:ln>
                  </pic:spPr>
                </pic:pic>
              </a:graphicData>
            </a:graphic>
          </wp:inline>
        </w:drawing>
      </w:r>
      <w:r>
        <w:rPr>
          <w:noProof/>
        </w:rPr>
        <w:drawing>
          <wp:inline distT="0" distB="0" distL="0" distR="0" wp14:anchorId="0DDF9B7F" wp14:editId="565CFEB3">
            <wp:extent cx="5612860" cy="115118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26985" cy="1154081"/>
                    </a:xfrm>
                    <a:prstGeom prst="rect">
                      <a:avLst/>
                    </a:prstGeom>
                    <a:noFill/>
                    <a:ln>
                      <a:noFill/>
                    </a:ln>
                  </pic:spPr>
                </pic:pic>
              </a:graphicData>
            </a:graphic>
          </wp:inline>
        </w:drawing>
      </w:r>
    </w:p>
    <w:p w:rsidR="00CB052C" w:rsidRPr="00A41B78" w:rsidRDefault="00CB052C" w:rsidP="00F63C56">
      <w:pPr>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The impacts that mice are having to the environment of the South Farallones, particularly on the</w:t>
      </w:r>
      <w:r w:rsidR="00A41B78">
        <w:rPr>
          <w:rFonts w:ascii="Times New Roman" w:hAnsi="Times New Roman" w:cs="Times New Roman"/>
          <w:sz w:val="24"/>
          <w:szCs w:val="24"/>
        </w:rPr>
        <w:t xml:space="preserve"> </w:t>
      </w:r>
      <w:r>
        <w:rPr>
          <w:rFonts w:ascii="Times New Roman" w:hAnsi="Times New Roman" w:cs="Times New Roman"/>
          <w:sz w:val="24"/>
          <w:szCs w:val="24"/>
        </w:rPr>
        <w:t xml:space="preserve">islands’ biological resources, would continue under the No Action alternative. As discussed below, these impacts could be additive to the impacts from past, present, and </w:t>
      </w:r>
      <w:r>
        <w:rPr>
          <w:rFonts w:ascii="Times New Roman" w:hAnsi="Times New Roman" w:cs="Times New Roman"/>
          <w:sz w:val="24"/>
          <w:szCs w:val="24"/>
        </w:rPr>
        <w:lastRenderedPageBreak/>
        <w:t xml:space="preserve">reasonably foreseeable future projects on these resources in the future. </w:t>
      </w:r>
      <w:ins w:id="111" w:author="Grant, Colin" w:date="2013-09-03T14:21:00Z">
        <w:r w:rsidR="00E90420">
          <w:rPr>
            <w:rFonts w:ascii="Times New Roman" w:hAnsi="Times New Roman" w:cs="Times New Roman"/>
            <w:sz w:val="24"/>
            <w:szCs w:val="24"/>
          </w:rPr>
          <w:t xml:space="preserve">It is unclear what </w:t>
        </w:r>
      </w:ins>
      <w:ins w:id="112" w:author="Grant, Colin" w:date="2013-09-04T08:43:00Z">
        <w:r w:rsidR="00E90420">
          <w:rPr>
            <w:rFonts w:ascii="Times New Roman" w:hAnsi="Times New Roman" w:cs="Times New Roman"/>
            <w:sz w:val="24"/>
            <w:szCs w:val="24"/>
          </w:rPr>
          <w:t>indirect impact the continued presen</w:t>
        </w:r>
      </w:ins>
      <w:ins w:id="113" w:author="Grant, Colin" w:date="2013-09-04T08:45:00Z">
        <w:r w:rsidR="00E90420">
          <w:rPr>
            <w:rFonts w:ascii="Times New Roman" w:hAnsi="Times New Roman" w:cs="Times New Roman"/>
            <w:sz w:val="24"/>
            <w:szCs w:val="24"/>
          </w:rPr>
          <w:t>c</w:t>
        </w:r>
      </w:ins>
      <w:ins w:id="114" w:author="Grant, Colin" w:date="2013-09-04T08:43:00Z">
        <w:r w:rsidR="00E90420">
          <w:rPr>
            <w:rFonts w:ascii="Times New Roman" w:hAnsi="Times New Roman" w:cs="Times New Roman"/>
            <w:sz w:val="24"/>
            <w:szCs w:val="24"/>
          </w:rPr>
          <w:t>e of mice will have on a</w:t>
        </w:r>
      </w:ins>
      <w:ins w:id="115" w:author="Grant, Colin" w:date="2013-09-04T08:45:00Z">
        <w:r w:rsidR="00E90420">
          <w:rPr>
            <w:rFonts w:ascii="Times New Roman" w:hAnsi="Times New Roman" w:cs="Times New Roman"/>
            <w:sz w:val="24"/>
            <w:szCs w:val="24"/>
          </w:rPr>
          <w:t>sh</w:t>
        </w:r>
      </w:ins>
      <w:ins w:id="116" w:author="Grant, Colin" w:date="2013-09-04T08:43:00Z">
        <w:r w:rsidR="00E90420">
          <w:rPr>
            <w:rFonts w:ascii="Times New Roman" w:hAnsi="Times New Roman" w:cs="Times New Roman"/>
            <w:sz w:val="24"/>
            <w:szCs w:val="24"/>
          </w:rPr>
          <w:t>y storm-petrel population</w:t>
        </w:r>
        <w:del w:id="117" w:author="AMP" w:date="2013-09-05T11:29:00Z">
          <w:r w:rsidR="00E90420" w:rsidDel="00F449DD">
            <w:rPr>
              <w:rFonts w:ascii="Times New Roman" w:hAnsi="Times New Roman" w:cs="Times New Roman"/>
              <w:sz w:val="24"/>
              <w:szCs w:val="24"/>
            </w:rPr>
            <w:delText>s</w:delText>
          </w:r>
        </w:del>
        <w:r w:rsidR="00E90420">
          <w:rPr>
            <w:rFonts w:ascii="Times New Roman" w:hAnsi="Times New Roman" w:cs="Times New Roman"/>
            <w:sz w:val="24"/>
            <w:szCs w:val="24"/>
          </w:rPr>
          <w:t xml:space="preserve"> on </w:t>
        </w:r>
      </w:ins>
      <w:ins w:id="118" w:author="Grant, Colin" w:date="2013-09-04T08:45:00Z">
        <w:r w:rsidR="00E90420">
          <w:rPr>
            <w:rFonts w:ascii="Times New Roman" w:hAnsi="Times New Roman" w:cs="Times New Roman"/>
            <w:sz w:val="24"/>
            <w:szCs w:val="24"/>
          </w:rPr>
          <w:t>SE Farallon</w:t>
        </w:r>
      </w:ins>
      <w:ins w:id="119" w:author="Grant, Colin" w:date="2013-09-04T08:43:00Z">
        <w:r w:rsidR="00E90420">
          <w:rPr>
            <w:rFonts w:ascii="Times New Roman" w:hAnsi="Times New Roman" w:cs="Times New Roman"/>
            <w:sz w:val="24"/>
            <w:szCs w:val="24"/>
          </w:rPr>
          <w:t xml:space="preserve"> Island</w:t>
        </w:r>
      </w:ins>
      <w:ins w:id="120" w:author="Grant, Colin" w:date="2013-09-04T09:40:00Z">
        <w:r w:rsidR="00B135F2">
          <w:rPr>
            <w:rFonts w:ascii="Times New Roman" w:hAnsi="Times New Roman" w:cs="Times New Roman"/>
            <w:sz w:val="24"/>
            <w:szCs w:val="24"/>
          </w:rPr>
          <w:t xml:space="preserve"> in the future</w:t>
        </w:r>
      </w:ins>
      <w:ins w:id="121" w:author="Grant, Colin" w:date="2013-09-04T08:45:00Z">
        <w:r w:rsidR="00E90420">
          <w:rPr>
            <w:rFonts w:ascii="Times New Roman" w:hAnsi="Times New Roman" w:cs="Times New Roman"/>
            <w:sz w:val="24"/>
            <w:szCs w:val="24"/>
          </w:rPr>
          <w:t>.</w:t>
        </w:r>
      </w:ins>
      <w:ins w:id="122" w:author="Grant, Colin" w:date="2013-09-03T14:21:00Z">
        <w:r w:rsidR="00590C89">
          <w:rPr>
            <w:rFonts w:ascii="Times New Roman" w:hAnsi="Times New Roman" w:cs="Times New Roman"/>
            <w:sz w:val="24"/>
            <w:szCs w:val="24"/>
          </w:rPr>
          <w:t xml:space="preserve"> </w:t>
        </w:r>
      </w:ins>
      <w:del w:id="123" w:author="Grant, Colin" w:date="2013-09-03T14:21:00Z">
        <w:r w:rsidDel="00590C89">
          <w:rPr>
            <w:rFonts w:ascii="Times New Roman" w:hAnsi="Times New Roman" w:cs="Times New Roman"/>
            <w:sz w:val="24"/>
            <w:szCs w:val="24"/>
          </w:rPr>
          <w:delText>T</w:delText>
        </w:r>
      </w:del>
      <w:del w:id="124" w:author="Grant, Colin" w:date="2013-09-04T08:45:00Z">
        <w:r w:rsidDel="00E90420">
          <w:rPr>
            <w:rFonts w:ascii="Times New Roman" w:hAnsi="Times New Roman" w:cs="Times New Roman"/>
            <w:sz w:val="24"/>
            <w:szCs w:val="24"/>
          </w:rPr>
          <w:delText xml:space="preserve">he ongoing indirect </w:delText>
        </w:r>
      </w:del>
      <w:del w:id="125" w:author="Grant, Colin" w:date="2013-09-03T14:26:00Z">
        <w:r w:rsidDel="00590C89">
          <w:rPr>
            <w:rFonts w:ascii="Times New Roman" w:hAnsi="Times New Roman" w:cs="Times New Roman"/>
            <w:sz w:val="24"/>
            <w:szCs w:val="24"/>
          </w:rPr>
          <w:delText>negative</w:delText>
        </w:r>
      </w:del>
      <w:del w:id="126" w:author="Grant, Colin" w:date="2013-09-04T08:45:00Z">
        <w:r w:rsidR="00590C89" w:rsidDel="00E90420">
          <w:rPr>
            <w:rFonts w:ascii="Times New Roman" w:hAnsi="Times New Roman" w:cs="Times New Roman"/>
            <w:sz w:val="24"/>
            <w:szCs w:val="24"/>
          </w:rPr>
          <w:delText xml:space="preserve"> </w:delText>
        </w:r>
        <w:r w:rsidDel="00E90420">
          <w:rPr>
            <w:rFonts w:ascii="Times New Roman" w:hAnsi="Times New Roman" w:cs="Times New Roman"/>
            <w:sz w:val="24"/>
            <w:szCs w:val="24"/>
          </w:rPr>
          <w:delText xml:space="preserve">impacts that mice </w:delText>
        </w:r>
      </w:del>
      <w:del w:id="127" w:author="Grant, Colin" w:date="2013-09-03T14:26:00Z">
        <w:r w:rsidDel="00590C89">
          <w:rPr>
            <w:rFonts w:ascii="Times New Roman" w:hAnsi="Times New Roman" w:cs="Times New Roman"/>
            <w:sz w:val="24"/>
            <w:szCs w:val="24"/>
          </w:rPr>
          <w:delText xml:space="preserve">currently </w:delText>
        </w:r>
      </w:del>
      <w:del w:id="128" w:author="Grant, Colin" w:date="2013-09-04T08:45:00Z">
        <w:r w:rsidDel="00E90420">
          <w:rPr>
            <w:rFonts w:ascii="Times New Roman" w:hAnsi="Times New Roman" w:cs="Times New Roman"/>
            <w:sz w:val="24"/>
            <w:szCs w:val="24"/>
          </w:rPr>
          <w:delText xml:space="preserve">have to the storm-petrel populations will result in </w:delText>
        </w:r>
      </w:del>
      <w:del w:id="129" w:author="Grant, Colin" w:date="2013-09-03T14:26:00Z">
        <w:r w:rsidDel="00590C89">
          <w:rPr>
            <w:rFonts w:ascii="Times New Roman" w:hAnsi="Times New Roman" w:cs="Times New Roman"/>
            <w:sz w:val="24"/>
            <w:szCs w:val="24"/>
          </w:rPr>
          <w:delText>long term population declines. With no reduction in Burrowing Owl abundance (assuming recent conditions continue into the future) the Farallon ashy storm-petrel population is expected to</w:delText>
        </w:r>
      </w:del>
      <w:r w:rsidR="00EA38CA">
        <w:rPr>
          <w:rFonts w:ascii="Times New Roman" w:hAnsi="Times New Roman" w:cs="Times New Roman"/>
          <w:sz w:val="24"/>
          <w:szCs w:val="24"/>
        </w:rPr>
        <w:t xml:space="preserve"> </w:t>
      </w:r>
      <w:del w:id="130" w:author="Grant, Colin" w:date="2013-09-03T14:26:00Z">
        <w:r w:rsidDel="00590C89">
          <w:rPr>
            <w:rFonts w:ascii="Times New Roman" w:hAnsi="Times New Roman" w:cs="Times New Roman"/>
            <w:sz w:val="24"/>
            <w:szCs w:val="24"/>
          </w:rPr>
          <w:delText>decline or remain nearly stable, without the possibility of substantial population growth (Nur et</w:delText>
        </w:r>
      </w:del>
      <w:r w:rsidR="00A41B78">
        <w:rPr>
          <w:rFonts w:ascii="Times New Roman" w:hAnsi="Times New Roman" w:cs="Times New Roman"/>
          <w:sz w:val="24"/>
          <w:szCs w:val="24"/>
        </w:rPr>
        <w:t xml:space="preserve"> </w:t>
      </w:r>
      <w:del w:id="131" w:author="Grant, Colin" w:date="2013-09-03T14:26:00Z">
        <w:r w:rsidDel="00590C89">
          <w:rPr>
            <w:rFonts w:ascii="Times New Roman" w:hAnsi="Times New Roman" w:cs="Times New Roman"/>
            <w:sz w:val="24"/>
            <w:szCs w:val="24"/>
          </w:rPr>
          <w:delText xml:space="preserve">al. 2013). </w:delText>
        </w:r>
      </w:del>
      <w:r>
        <w:rPr>
          <w:rFonts w:ascii="Times New Roman" w:hAnsi="Times New Roman" w:cs="Times New Roman"/>
          <w:sz w:val="24"/>
          <w:szCs w:val="24"/>
        </w:rPr>
        <w:t xml:space="preserve">Reducing burrowing owl impacts </w:t>
      </w:r>
      <w:del w:id="132" w:author="AMP" w:date="2013-09-05T11:31:00Z">
        <w:r w:rsidDel="00C973FC">
          <w:rPr>
            <w:rFonts w:ascii="Times New Roman" w:hAnsi="Times New Roman" w:cs="Times New Roman"/>
            <w:sz w:val="24"/>
            <w:szCs w:val="24"/>
          </w:rPr>
          <w:delText xml:space="preserve">by 50 percent </w:delText>
        </w:r>
      </w:del>
      <w:r>
        <w:rPr>
          <w:rFonts w:ascii="Times New Roman" w:hAnsi="Times New Roman" w:cs="Times New Roman"/>
          <w:sz w:val="24"/>
          <w:szCs w:val="24"/>
        </w:rPr>
        <w:t xml:space="preserve">will </w:t>
      </w:r>
      <w:ins w:id="133" w:author="Grant, Colin" w:date="2013-09-03T14:25:00Z">
        <w:r w:rsidR="00590C89">
          <w:rPr>
            <w:rFonts w:ascii="Times New Roman" w:hAnsi="Times New Roman" w:cs="Times New Roman"/>
            <w:sz w:val="24"/>
            <w:szCs w:val="24"/>
          </w:rPr>
          <w:t xml:space="preserve">likely </w:t>
        </w:r>
      </w:ins>
      <w:r>
        <w:rPr>
          <w:rFonts w:ascii="Times New Roman" w:hAnsi="Times New Roman" w:cs="Times New Roman"/>
          <w:sz w:val="24"/>
          <w:szCs w:val="24"/>
        </w:rPr>
        <w:t xml:space="preserve">have </w:t>
      </w:r>
      <w:del w:id="134" w:author="Grant, Colin" w:date="2013-09-03T14:25:00Z">
        <w:r w:rsidDel="00590C89">
          <w:rPr>
            <w:rFonts w:ascii="Times New Roman" w:hAnsi="Times New Roman" w:cs="Times New Roman"/>
            <w:sz w:val="24"/>
            <w:szCs w:val="24"/>
          </w:rPr>
          <w:delText>strong</w:delText>
        </w:r>
      </w:del>
      <w:r>
        <w:rPr>
          <w:rFonts w:ascii="Times New Roman" w:hAnsi="Times New Roman" w:cs="Times New Roman"/>
          <w:sz w:val="24"/>
          <w:szCs w:val="24"/>
        </w:rPr>
        <w:t xml:space="preserve"> positive impacts for</w:t>
      </w:r>
      <w:r w:rsidR="00A41B78">
        <w:rPr>
          <w:rFonts w:ascii="Times New Roman" w:hAnsi="Times New Roman" w:cs="Times New Roman"/>
          <w:sz w:val="24"/>
          <w:szCs w:val="24"/>
        </w:rPr>
        <w:t xml:space="preserve"> </w:t>
      </w:r>
      <w:del w:id="135" w:author="AMP" w:date="2013-09-05T11:29:00Z">
        <w:r w:rsidDel="00C973FC">
          <w:rPr>
            <w:rFonts w:ascii="Times New Roman" w:hAnsi="Times New Roman" w:cs="Times New Roman"/>
            <w:sz w:val="24"/>
            <w:szCs w:val="24"/>
          </w:rPr>
          <w:delText xml:space="preserve">this </w:delText>
        </w:r>
      </w:del>
      <w:ins w:id="136" w:author="AMP" w:date="2013-09-05T11:29:00Z">
        <w:r w:rsidR="00C973FC">
          <w:rPr>
            <w:rFonts w:ascii="Times New Roman" w:hAnsi="Times New Roman" w:cs="Times New Roman"/>
            <w:sz w:val="24"/>
            <w:szCs w:val="24"/>
          </w:rPr>
          <w:t xml:space="preserve">the ashy storm-petrel </w:t>
        </w:r>
      </w:ins>
      <w:r>
        <w:rPr>
          <w:rFonts w:ascii="Times New Roman" w:hAnsi="Times New Roman" w:cs="Times New Roman"/>
          <w:sz w:val="24"/>
          <w:szCs w:val="24"/>
        </w:rPr>
        <w:t xml:space="preserve">population </w:t>
      </w:r>
      <w:ins w:id="137" w:author="AMP" w:date="2013-09-05T11:30:00Z">
        <w:r w:rsidR="00C973FC">
          <w:rPr>
            <w:rFonts w:ascii="Times New Roman" w:hAnsi="Times New Roman" w:cs="Times New Roman"/>
            <w:sz w:val="24"/>
            <w:szCs w:val="24"/>
          </w:rPr>
          <w:t xml:space="preserve">at SE Farallon Island </w:t>
        </w:r>
      </w:ins>
      <w:r>
        <w:rPr>
          <w:rFonts w:ascii="Times New Roman" w:hAnsi="Times New Roman" w:cs="Times New Roman"/>
          <w:sz w:val="24"/>
          <w:szCs w:val="24"/>
        </w:rPr>
        <w:t xml:space="preserve">under </w:t>
      </w:r>
      <w:ins w:id="138" w:author="AMP" w:date="2013-09-05T11:31:00Z">
        <w:r w:rsidR="00C973FC">
          <w:rPr>
            <w:rFonts w:ascii="Times New Roman" w:hAnsi="Times New Roman" w:cs="Times New Roman"/>
            <w:sz w:val="24"/>
            <w:szCs w:val="24"/>
          </w:rPr>
          <w:t xml:space="preserve">the </w:t>
        </w:r>
      </w:ins>
      <w:r>
        <w:rPr>
          <w:rFonts w:ascii="Times New Roman" w:hAnsi="Times New Roman" w:cs="Times New Roman"/>
          <w:sz w:val="24"/>
          <w:szCs w:val="24"/>
        </w:rPr>
        <w:t>multiple scenarios examined</w:t>
      </w:r>
      <w:del w:id="139" w:author="AMP" w:date="2013-09-05T11:31:00Z">
        <w:r w:rsidDel="00C973FC">
          <w:rPr>
            <w:rFonts w:ascii="Times New Roman" w:hAnsi="Times New Roman" w:cs="Times New Roman"/>
            <w:sz w:val="24"/>
            <w:szCs w:val="24"/>
          </w:rPr>
          <w:delText>,</w:delText>
        </w:r>
      </w:del>
      <w:r>
        <w:rPr>
          <w:rFonts w:ascii="Times New Roman" w:hAnsi="Times New Roman" w:cs="Times New Roman"/>
          <w:sz w:val="24"/>
          <w:szCs w:val="24"/>
        </w:rPr>
        <w:t xml:space="preserve"> </w:t>
      </w:r>
      <w:del w:id="140" w:author="Grant, Colin" w:date="2013-09-03T14:25:00Z">
        <w:r w:rsidDel="00590C89">
          <w:rPr>
            <w:rFonts w:ascii="Times New Roman" w:hAnsi="Times New Roman" w:cs="Times New Roman"/>
            <w:sz w:val="24"/>
            <w:szCs w:val="24"/>
          </w:rPr>
          <w:delText>from reducing the magnitude of a steep</w:delText>
        </w:r>
      </w:del>
      <w:r w:rsidR="00A41B78">
        <w:rPr>
          <w:rFonts w:ascii="Times New Roman" w:hAnsi="Times New Roman" w:cs="Times New Roman"/>
          <w:sz w:val="24"/>
          <w:szCs w:val="24"/>
        </w:rPr>
        <w:t xml:space="preserve"> </w:t>
      </w:r>
      <w:del w:id="141" w:author="Grant, Colin" w:date="2013-09-03T14:25:00Z">
        <w:r w:rsidRPr="00CB052C" w:rsidDel="00590C89">
          <w:rPr>
            <w:rFonts w:ascii="Times New Roman" w:hAnsi="Times New Roman" w:cs="Times New Roman"/>
            <w:sz w:val="24"/>
            <w:szCs w:val="24"/>
          </w:rPr>
          <w:delText xml:space="preserve">decline to facilitating strong population growth </w:delText>
        </w:r>
      </w:del>
      <w:r w:rsidRPr="00CB052C">
        <w:rPr>
          <w:rFonts w:ascii="Times New Roman" w:hAnsi="Times New Roman" w:cs="Times New Roman"/>
          <w:sz w:val="24"/>
          <w:szCs w:val="24"/>
        </w:rPr>
        <w:t>(Nur et al. 2013).</w:t>
      </w:r>
    </w:p>
    <w:p w:rsidR="00CB052C" w:rsidRDefault="00CB052C" w:rsidP="00CB052C">
      <w:pPr>
        <w:pStyle w:val="ListParagraph"/>
      </w:pPr>
    </w:p>
    <w:p w:rsidR="005A0AF9" w:rsidRPr="005A0AF9" w:rsidRDefault="0026298C" w:rsidP="005A0AF9">
      <w:pPr>
        <w:pStyle w:val="ListParagraph"/>
        <w:numPr>
          <w:ilvl w:val="0"/>
          <w:numId w:val="1"/>
        </w:numPr>
      </w:pPr>
      <w:r>
        <w:t>Pg 237</w:t>
      </w:r>
      <w:r w:rsidR="005A0AF9">
        <w:t>.  EIS states the irreversible and irretrievable impacts section states that with no action, there is a risk of irreversible decline for ashy storm-petrels.</w:t>
      </w:r>
    </w:p>
    <w:p w:rsidR="005A0AF9" w:rsidRDefault="005A0AF9" w:rsidP="005A0AF9">
      <w:pPr>
        <w:pStyle w:val="ListParagraph"/>
      </w:pPr>
    </w:p>
    <w:p w:rsidR="0026298C" w:rsidRDefault="005A0AF9" w:rsidP="00284219">
      <w:pPr>
        <w:pStyle w:val="ListParagraph"/>
      </w:pPr>
      <w:r>
        <w:rPr>
          <w:noProof/>
        </w:rPr>
        <w:drawing>
          <wp:inline distT="0" distB="0" distL="0" distR="0">
            <wp:extent cx="5797508" cy="1570892"/>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0">
                      <a:extLst>
                        <a:ext uri="{28A0092B-C50C-407E-A947-70E740481C1C}">
                          <a14:useLocalDpi xmlns:a14="http://schemas.microsoft.com/office/drawing/2010/main" val="0"/>
                        </a:ext>
                      </a:extLst>
                    </a:blip>
                    <a:srcRect l="10158" t="40147" r="8679" b="22237"/>
                    <a:stretch/>
                  </pic:blipFill>
                  <pic:spPr bwMode="auto">
                    <a:xfrm>
                      <a:off x="0" y="0"/>
                      <a:ext cx="5797508" cy="1570892"/>
                    </a:xfrm>
                    <a:prstGeom prst="rect">
                      <a:avLst/>
                    </a:prstGeom>
                    <a:noFill/>
                    <a:ln>
                      <a:noFill/>
                    </a:ln>
                    <a:extLst>
                      <a:ext uri="{53640926-AAD7-44D8-BBD7-CCE9431645EC}">
                        <a14:shadowObscured xmlns:a14="http://schemas.microsoft.com/office/drawing/2010/main"/>
                      </a:ext>
                    </a:extLst>
                  </pic:spPr>
                </pic:pic>
              </a:graphicData>
            </a:graphic>
          </wp:inline>
        </w:drawing>
      </w:r>
    </w:p>
    <w:p w:rsidR="0026298C" w:rsidRDefault="0026298C" w:rsidP="0026298C"/>
    <w:p w:rsidR="0026298C" w:rsidRPr="0026298C" w:rsidRDefault="0026298C" w:rsidP="00F63C56">
      <w:pPr>
        <w:autoSpaceDE w:val="0"/>
        <w:autoSpaceDN w:val="0"/>
        <w:adjustRightInd w:val="0"/>
        <w:spacing w:after="0" w:line="240" w:lineRule="auto"/>
        <w:ind w:left="720"/>
        <w:rPr>
          <w:rFonts w:ascii="Times New Roman" w:hAnsi="Times New Roman" w:cs="Times New Roman"/>
          <w:b/>
          <w:bCs/>
          <w:sz w:val="28"/>
          <w:szCs w:val="28"/>
        </w:rPr>
      </w:pPr>
      <w:r>
        <w:rPr>
          <w:rFonts w:ascii="Times New Roman" w:hAnsi="Times New Roman" w:cs="Times New Roman"/>
          <w:b/>
          <w:bCs/>
          <w:sz w:val="28"/>
          <w:szCs w:val="28"/>
        </w:rPr>
        <w:t>4.9.1 Alternative A</w:t>
      </w:r>
    </w:p>
    <w:p w:rsidR="005A0AF9" w:rsidRDefault="0026298C" w:rsidP="00F63C56">
      <w:pPr>
        <w:autoSpaceDE w:val="0"/>
        <w:autoSpaceDN w:val="0"/>
        <w:adjustRightInd w:val="0"/>
        <w:spacing w:after="0" w:line="240" w:lineRule="auto"/>
        <w:ind w:left="720"/>
        <w:rPr>
          <w:ins w:id="142" w:author="Grant, Colin" w:date="2013-09-04T08:48:00Z"/>
          <w:rFonts w:ascii="Times New Roman" w:hAnsi="Times New Roman" w:cs="Times New Roman"/>
          <w:sz w:val="24"/>
          <w:szCs w:val="24"/>
        </w:rPr>
      </w:pPr>
      <w:del w:id="143" w:author="Grant, Colin" w:date="2013-09-04T08:47:00Z">
        <w:r w:rsidDel="00AC13EE">
          <w:rPr>
            <w:rFonts w:ascii="Times New Roman" w:hAnsi="Times New Roman" w:cs="Times New Roman"/>
            <w:sz w:val="24"/>
            <w:szCs w:val="24"/>
          </w:rPr>
          <w:delText>Pressure from invasive house mice could contribute to declines in the native biological resources</w:delText>
        </w:r>
      </w:del>
      <w:r w:rsidR="00EA38CA">
        <w:rPr>
          <w:rFonts w:ascii="Times New Roman" w:hAnsi="Times New Roman" w:cs="Times New Roman"/>
          <w:sz w:val="24"/>
          <w:szCs w:val="24"/>
        </w:rPr>
        <w:t xml:space="preserve"> </w:t>
      </w:r>
      <w:del w:id="144" w:author="Grant, Colin" w:date="2013-09-04T08:47:00Z">
        <w:r w:rsidDel="00AC13EE">
          <w:rPr>
            <w:rFonts w:ascii="Times New Roman" w:hAnsi="Times New Roman" w:cs="Times New Roman"/>
            <w:sz w:val="24"/>
            <w:szCs w:val="24"/>
          </w:rPr>
          <w:delText xml:space="preserve">of the South Farallones to below the level of population viability. </w:delText>
        </w:r>
      </w:del>
      <w:del w:id="145" w:author="Grant, Colin" w:date="2013-09-03T14:27:00Z">
        <w:r w:rsidDel="00C24C30">
          <w:rPr>
            <w:rFonts w:ascii="Times New Roman" w:hAnsi="Times New Roman" w:cs="Times New Roman"/>
            <w:sz w:val="24"/>
            <w:szCs w:val="24"/>
          </w:rPr>
          <w:delText>For ashy and Leach’s storm</w:delText>
        </w:r>
      </w:del>
      <w:r w:rsidR="00EA38CA">
        <w:rPr>
          <w:rFonts w:ascii="Times New Roman" w:hAnsi="Times New Roman" w:cs="Times New Roman"/>
          <w:sz w:val="24"/>
          <w:szCs w:val="24"/>
        </w:rPr>
        <w:t xml:space="preserve"> </w:t>
      </w:r>
      <w:del w:id="146" w:author="Grant, Colin" w:date="2013-09-03T14:27:00Z">
        <w:r w:rsidDel="00C24C30">
          <w:rPr>
            <w:rFonts w:ascii="Times New Roman" w:hAnsi="Times New Roman" w:cs="Times New Roman"/>
            <w:sz w:val="24"/>
            <w:szCs w:val="24"/>
          </w:rPr>
          <w:delText>petrels in particular, their recent population declines indicate a risk for an irreversible decline in the future if the No Action alternative is chosen.</w:delText>
        </w:r>
      </w:del>
    </w:p>
    <w:p w:rsidR="00AC13EE" w:rsidRDefault="00AC13EE" w:rsidP="00F63C56">
      <w:pPr>
        <w:autoSpaceDE w:val="0"/>
        <w:autoSpaceDN w:val="0"/>
        <w:adjustRightInd w:val="0"/>
        <w:spacing w:after="0" w:line="240" w:lineRule="auto"/>
        <w:ind w:left="720"/>
        <w:rPr>
          <w:ins w:id="147" w:author="Grant, Colin" w:date="2013-09-04T08:48:00Z"/>
          <w:rFonts w:ascii="Times New Roman" w:hAnsi="Times New Roman" w:cs="Times New Roman"/>
          <w:sz w:val="24"/>
          <w:szCs w:val="24"/>
        </w:rPr>
      </w:pPr>
    </w:p>
    <w:p w:rsidR="00AC13EE" w:rsidRPr="0026298C" w:rsidRDefault="00B820D0" w:rsidP="00F63C56">
      <w:pPr>
        <w:autoSpaceDE w:val="0"/>
        <w:autoSpaceDN w:val="0"/>
        <w:adjustRightInd w:val="0"/>
        <w:spacing w:after="0" w:line="240" w:lineRule="auto"/>
        <w:ind w:left="720"/>
      </w:pPr>
      <w:ins w:id="148" w:author="AMP" w:date="2013-09-10T08:16:00Z">
        <w:r>
          <w:rPr>
            <w:rFonts w:ascii="Times New Roman" w:hAnsi="Times New Roman" w:cs="Times New Roman"/>
            <w:sz w:val="24"/>
            <w:szCs w:val="24"/>
          </w:rPr>
          <w:t xml:space="preserve">Pressure from invasive house mice could contribute to declines in the native biological resources of the South Farallones.  For ashy and Leach’s storm-petrels in particular, individuals would continue to be impacted by predation from burrowing owls in the No Action alternative is chosen.  </w:t>
        </w:r>
      </w:ins>
    </w:p>
    <w:sectPr w:rsidR="00AC13EE" w:rsidRPr="0026298C">
      <w:footerReference w:type="default" r:id="rId2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9" w:author="AMP" w:date="2013-09-10T08:44:00Z" w:initials="AMP">
    <w:p w:rsidR="0043047A" w:rsidRDefault="0043047A">
      <w:pPr>
        <w:pStyle w:val="CommentText"/>
      </w:pPr>
      <w:r>
        <w:rPr>
          <w:rStyle w:val="CommentReference"/>
        </w:rPr>
        <w:annotationRef/>
      </w:r>
      <w:r>
        <w:t>Gerry, please supply us with this pers. comm.</w:t>
      </w:r>
    </w:p>
  </w:comment>
  <w:comment w:id="42" w:author="AMP" w:date="2013-09-10T08:44:00Z" w:initials="AMP">
    <w:p w:rsidR="002E6AB9" w:rsidRDefault="002E6AB9">
      <w:pPr>
        <w:pStyle w:val="CommentText"/>
      </w:pPr>
      <w:r>
        <w:rPr>
          <w:rStyle w:val="CommentReference"/>
        </w:rPr>
        <w:annotationRef/>
      </w:r>
      <w:r>
        <w:t>Gerry, please supply us with both of these pers. comms.</w:t>
      </w:r>
    </w:p>
  </w:comment>
  <w:comment w:id="48" w:author="AMP" w:date="2013-09-10T08:44:00Z" w:initials="AMP">
    <w:p w:rsidR="00F542E9" w:rsidRDefault="00F542E9">
      <w:pPr>
        <w:pStyle w:val="CommentText"/>
      </w:pPr>
      <w:r>
        <w:rPr>
          <w:rStyle w:val="CommentReference"/>
        </w:rPr>
        <w:annotationRef/>
      </w:r>
      <w:r>
        <w:t>Gerry, please supply us with these citations.</w:t>
      </w:r>
    </w:p>
  </w:comment>
  <w:comment w:id="56" w:author="AMP" w:date="2013-09-10T10:16:00Z" w:initials="AMP">
    <w:p w:rsidR="00B820D0" w:rsidRDefault="00B820D0">
      <w:pPr>
        <w:pStyle w:val="CommentText"/>
      </w:pPr>
      <w:r>
        <w:rPr>
          <w:rStyle w:val="CommentReference"/>
        </w:rPr>
        <w:annotationRef/>
      </w:r>
      <w:r>
        <w:t xml:space="preserve">This </w:t>
      </w:r>
      <w:r w:rsidR="001A629D">
        <w:t>language was suggested by Gary today to help resolve the issues.  We can use this as a starting point for discussion on Wednesday morning.</w:t>
      </w:r>
    </w:p>
  </w:comment>
  <w:comment w:id="64" w:author="Falxa, Gary" w:date="2013-09-10T10:24:00Z" w:initials="GF">
    <w:p w:rsidR="004F5E3D" w:rsidRDefault="004F5E3D" w:rsidP="004F5E3D">
      <w:pPr>
        <w:pStyle w:val="CommentText"/>
      </w:pPr>
      <w:r>
        <w:rPr>
          <w:rStyle w:val="CommentReference"/>
        </w:rPr>
        <w:annotationRef/>
      </w:r>
      <w:r>
        <w:t xml:space="preserve">Not sure what you all want to do about this ‘significance’ sentence.  It seems unusual to have a ‘significant’ finding for No Action (versus, e.g., a significant positive or beneficial effect of the proposed action), but that is a topic for NEPA experts and others. </w:t>
      </w:r>
    </w:p>
  </w:comment>
  <w:comment w:id="67" w:author="AMP" w:date="2013-09-10T10:17:00Z" w:initials="AMP">
    <w:p w:rsidR="00B820D0" w:rsidRDefault="00B820D0">
      <w:pPr>
        <w:pStyle w:val="CommentText"/>
      </w:pPr>
      <w:r>
        <w:rPr>
          <w:rStyle w:val="CommentReference"/>
        </w:rPr>
        <w:annotationRef/>
      </w:r>
      <w:r w:rsidR="001A629D">
        <w:t>Not addressed yet.  This is for discussion on Wednesday.</w:t>
      </w:r>
    </w:p>
  </w:comment>
  <w:comment w:id="100" w:author="AMP" w:date="2013-09-10T10:17:00Z" w:initials="AMP">
    <w:p w:rsidR="00B820D0" w:rsidRDefault="00B820D0">
      <w:pPr>
        <w:pStyle w:val="CommentText"/>
      </w:pPr>
      <w:r>
        <w:rPr>
          <w:rStyle w:val="CommentReference"/>
        </w:rPr>
        <w:annotationRef/>
      </w:r>
      <w:r w:rsidR="001A629D">
        <w:t>Not addressed yet.  This is for discussion on Wednesday.</w:t>
      </w:r>
    </w:p>
  </w:comment>
  <w:comment w:id="108" w:author="AMP" w:date="2013-09-10T10:17:00Z" w:initials="AMP">
    <w:p w:rsidR="00B820D0" w:rsidRDefault="00B820D0">
      <w:pPr>
        <w:pStyle w:val="CommentText"/>
      </w:pPr>
      <w:r>
        <w:rPr>
          <w:rStyle w:val="CommentReference"/>
        </w:rPr>
        <w:annotationRef/>
      </w:r>
      <w:r w:rsidR="001A629D">
        <w:t>Not addressed yet.  This is for discussion on Wednesday.</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65E" w:rsidRDefault="00BD065E" w:rsidP="005A0AF9">
      <w:pPr>
        <w:spacing w:after="0" w:line="240" w:lineRule="auto"/>
      </w:pPr>
      <w:r>
        <w:separator/>
      </w:r>
    </w:p>
  </w:endnote>
  <w:endnote w:type="continuationSeparator" w:id="0">
    <w:p w:rsidR="00BD065E" w:rsidRDefault="00BD065E" w:rsidP="005A0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InsRangeStart w:id="149" w:author="AMP" w:date="2013-09-10T07:48:00Z"/>
  <w:sdt>
    <w:sdtPr>
      <w:id w:val="-584379616"/>
      <w:docPartObj>
        <w:docPartGallery w:val="Page Numbers (Bottom of Page)"/>
        <w:docPartUnique/>
      </w:docPartObj>
    </w:sdtPr>
    <w:sdtEndPr>
      <w:rPr>
        <w:noProof/>
      </w:rPr>
    </w:sdtEndPr>
    <w:sdtContent>
      <w:customXmlInsRangeEnd w:id="149"/>
      <w:p w:rsidR="00793DEC" w:rsidRDefault="00793DEC">
        <w:pPr>
          <w:pStyle w:val="Footer"/>
          <w:jc w:val="center"/>
          <w:rPr>
            <w:ins w:id="150" w:author="AMP" w:date="2013-09-10T07:48:00Z"/>
          </w:rPr>
        </w:pPr>
        <w:ins w:id="151" w:author="AMP" w:date="2013-09-10T07:48:00Z">
          <w:r>
            <w:fldChar w:fldCharType="begin"/>
          </w:r>
          <w:r>
            <w:instrText xml:space="preserve"> PAGE   \* MERGEFORMAT </w:instrText>
          </w:r>
          <w:r>
            <w:fldChar w:fldCharType="separate"/>
          </w:r>
        </w:ins>
        <w:r w:rsidR="00EE4543">
          <w:rPr>
            <w:noProof/>
          </w:rPr>
          <w:t>1</w:t>
        </w:r>
        <w:ins w:id="152" w:author="AMP" w:date="2013-09-10T07:48:00Z">
          <w:r>
            <w:rPr>
              <w:noProof/>
            </w:rPr>
            <w:fldChar w:fldCharType="end"/>
          </w:r>
        </w:ins>
      </w:p>
      <w:customXmlInsRangeStart w:id="153" w:author="AMP" w:date="2013-09-10T07:48:00Z"/>
    </w:sdtContent>
  </w:sdt>
  <w:customXmlInsRangeEnd w:id="153"/>
  <w:p w:rsidR="00793DEC" w:rsidRDefault="00793D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65E" w:rsidRDefault="00BD065E" w:rsidP="005A0AF9">
      <w:pPr>
        <w:spacing w:after="0" w:line="240" w:lineRule="auto"/>
      </w:pPr>
      <w:r>
        <w:separator/>
      </w:r>
    </w:p>
  </w:footnote>
  <w:footnote w:type="continuationSeparator" w:id="0">
    <w:p w:rsidR="00BD065E" w:rsidRDefault="00BD065E" w:rsidP="005A0A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885534"/>
    <w:multiLevelType w:val="hybridMultilevel"/>
    <w:tmpl w:val="89D68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DAC"/>
    <w:rsid w:val="000158B3"/>
    <w:rsid w:val="00041274"/>
    <w:rsid w:val="00046527"/>
    <w:rsid w:val="000631A7"/>
    <w:rsid w:val="00117D02"/>
    <w:rsid w:val="00146563"/>
    <w:rsid w:val="001A629D"/>
    <w:rsid w:val="001C5AC9"/>
    <w:rsid w:val="00213A35"/>
    <w:rsid w:val="002361E6"/>
    <w:rsid w:val="00257133"/>
    <w:rsid w:val="0026298C"/>
    <w:rsid w:val="00284219"/>
    <w:rsid w:val="002E6AB9"/>
    <w:rsid w:val="002E76B6"/>
    <w:rsid w:val="00306510"/>
    <w:rsid w:val="00325B3F"/>
    <w:rsid w:val="00364D7F"/>
    <w:rsid w:val="00365913"/>
    <w:rsid w:val="0043047A"/>
    <w:rsid w:val="00445E86"/>
    <w:rsid w:val="00461A1D"/>
    <w:rsid w:val="00477C41"/>
    <w:rsid w:val="004929F0"/>
    <w:rsid w:val="004A4294"/>
    <w:rsid w:val="004F5E3D"/>
    <w:rsid w:val="0050364D"/>
    <w:rsid w:val="005304C9"/>
    <w:rsid w:val="00542886"/>
    <w:rsid w:val="00590C89"/>
    <w:rsid w:val="005A0AF9"/>
    <w:rsid w:val="005D36D3"/>
    <w:rsid w:val="006057D4"/>
    <w:rsid w:val="00657BA3"/>
    <w:rsid w:val="00684B52"/>
    <w:rsid w:val="006918D2"/>
    <w:rsid w:val="006A5544"/>
    <w:rsid w:val="006D3FAD"/>
    <w:rsid w:val="00725EFB"/>
    <w:rsid w:val="00764347"/>
    <w:rsid w:val="00766A30"/>
    <w:rsid w:val="00772FC8"/>
    <w:rsid w:val="00777F9D"/>
    <w:rsid w:val="007907B0"/>
    <w:rsid w:val="00793DEC"/>
    <w:rsid w:val="00887D8E"/>
    <w:rsid w:val="008D6DAC"/>
    <w:rsid w:val="008E7E46"/>
    <w:rsid w:val="00933F65"/>
    <w:rsid w:val="00935923"/>
    <w:rsid w:val="009641C0"/>
    <w:rsid w:val="00A31209"/>
    <w:rsid w:val="00A338A0"/>
    <w:rsid w:val="00A41B78"/>
    <w:rsid w:val="00AC13EE"/>
    <w:rsid w:val="00B135F2"/>
    <w:rsid w:val="00B357D8"/>
    <w:rsid w:val="00B820D0"/>
    <w:rsid w:val="00BA3324"/>
    <w:rsid w:val="00BB10D5"/>
    <w:rsid w:val="00BD065E"/>
    <w:rsid w:val="00BF36E0"/>
    <w:rsid w:val="00C24C30"/>
    <w:rsid w:val="00C41FA0"/>
    <w:rsid w:val="00C4301D"/>
    <w:rsid w:val="00C942DA"/>
    <w:rsid w:val="00C973FC"/>
    <w:rsid w:val="00CB052C"/>
    <w:rsid w:val="00CF20BE"/>
    <w:rsid w:val="00CF22EE"/>
    <w:rsid w:val="00DE0E77"/>
    <w:rsid w:val="00E45E5E"/>
    <w:rsid w:val="00E46FB2"/>
    <w:rsid w:val="00E5711D"/>
    <w:rsid w:val="00E831D9"/>
    <w:rsid w:val="00E90420"/>
    <w:rsid w:val="00EA38CA"/>
    <w:rsid w:val="00EE4543"/>
    <w:rsid w:val="00F17DD4"/>
    <w:rsid w:val="00F449DD"/>
    <w:rsid w:val="00F542E9"/>
    <w:rsid w:val="00F63C56"/>
    <w:rsid w:val="00F7234F"/>
    <w:rsid w:val="00F902FA"/>
    <w:rsid w:val="00FB02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aj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1C0"/>
  </w:style>
  <w:style w:type="paragraph" w:styleId="Heading1">
    <w:name w:val="heading 1"/>
    <w:basedOn w:val="Normal"/>
    <w:next w:val="Normal"/>
    <w:link w:val="Heading1Char"/>
    <w:uiPriority w:val="9"/>
    <w:qFormat/>
    <w:rsid w:val="009641C0"/>
    <w:pPr>
      <w:spacing w:before="480" w:after="0"/>
      <w:contextualSpacing/>
      <w:outlineLvl w:val="0"/>
    </w:pPr>
    <w:rPr>
      <w:spacing w:val="5"/>
      <w:sz w:val="36"/>
      <w:szCs w:val="36"/>
    </w:rPr>
  </w:style>
  <w:style w:type="paragraph" w:styleId="Heading2">
    <w:name w:val="heading 2"/>
    <w:basedOn w:val="Normal"/>
    <w:next w:val="Normal"/>
    <w:link w:val="Heading2Char"/>
    <w:uiPriority w:val="9"/>
    <w:unhideWhenUsed/>
    <w:qFormat/>
    <w:rsid w:val="009641C0"/>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9641C0"/>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9641C0"/>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9641C0"/>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9641C0"/>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9641C0"/>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9641C0"/>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9641C0"/>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41C0"/>
    <w:rPr>
      <w:spacing w:val="5"/>
      <w:sz w:val="36"/>
      <w:szCs w:val="36"/>
    </w:rPr>
  </w:style>
  <w:style w:type="character" w:customStyle="1" w:styleId="Heading2Char">
    <w:name w:val="Heading 2 Char"/>
    <w:basedOn w:val="DefaultParagraphFont"/>
    <w:link w:val="Heading2"/>
    <w:uiPriority w:val="9"/>
    <w:rsid w:val="009641C0"/>
    <w:rPr>
      <w:smallCaps/>
      <w:sz w:val="28"/>
      <w:szCs w:val="28"/>
    </w:rPr>
  </w:style>
  <w:style w:type="character" w:customStyle="1" w:styleId="Heading3Char">
    <w:name w:val="Heading 3 Char"/>
    <w:basedOn w:val="DefaultParagraphFont"/>
    <w:link w:val="Heading3"/>
    <w:uiPriority w:val="9"/>
    <w:semiHidden/>
    <w:rsid w:val="009641C0"/>
    <w:rPr>
      <w:i/>
      <w:iCs/>
      <w:smallCaps/>
      <w:spacing w:val="5"/>
      <w:sz w:val="26"/>
      <w:szCs w:val="26"/>
    </w:rPr>
  </w:style>
  <w:style w:type="character" w:customStyle="1" w:styleId="Heading4Char">
    <w:name w:val="Heading 4 Char"/>
    <w:basedOn w:val="DefaultParagraphFont"/>
    <w:link w:val="Heading4"/>
    <w:uiPriority w:val="9"/>
    <w:semiHidden/>
    <w:rsid w:val="009641C0"/>
    <w:rPr>
      <w:b/>
      <w:bCs/>
      <w:spacing w:val="5"/>
      <w:sz w:val="24"/>
      <w:szCs w:val="24"/>
    </w:rPr>
  </w:style>
  <w:style w:type="character" w:customStyle="1" w:styleId="Heading5Char">
    <w:name w:val="Heading 5 Char"/>
    <w:basedOn w:val="DefaultParagraphFont"/>
    <w:link w:val="Heading5"/>
    <w:uiPriority w:val="9"/>
    <w:semiHidden/>
    <w:rsid w:val="009641C0"/>
    <w:rPr>
      <w:i/>
      <w:iCs/>
      <w:sz w:val="24"/>
      <w:szCs w:val="24"/>
    </w:rPr>
  </w:style>
  <w:style w:type="character" w:customStyle="1" w:styleId="Heading6Char">
    <w:name w:val="Heading 6 Char"/>
    <w:basedOn w:val="DefaultParagraphFont"/>
    <w:link w:val="Heading6"/>
    <w:uiPriority w:val="9"/>
    <w:semiHidden/>
    <w:rsid w:val="009641C0"/>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9641C0"/>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9641C0"/>
    <w:rPr>
      <w:b/>
      <w:bCs/>
      <w:color w:val="7F7F7F" w:themeColor="text1" w:themeTint="80"/>
      <w:sz w:val="20"/>
      <w:szCs w:val="20"/>
    </w:rPr>
  </w:style>
  <w:style w:type="character" w:customStyle="1" w:styleId="Heading9Char">
    <w:name w:val="Heading 9 Char"/>
    <w:basedOn w:val="DefaultParagraphFont"/>
    <w:link w:val="Heading9"/>
    <w:uiPriority w:val="9"/>
    <w:semiHidden/>
    <w:rsid w:val="009641C0"/>
    <w:rPr>
      <w:b/>
      <w:bCs/>
      <w:i/>
      <w:iCs/>
      <w:color w:val="7F7F7F" w:themeColor="text1" w:themeTint="80"/>
      <w:sz w:val="18"/>
      <w:szCs w:val="18"/>
    </w:rPr>
  </w:style>
  <w:style w:type="paragraph" w:styleId="Title">
    <w:name w:val="Title"/>
    <w:basedOn w:val="Normal"/>
    <w:next w:val="Normal"/>
    <w:link w:val="TitleChar"/>
    <w:uiPriority w:val="10"/>
    <w:qFormat/>
    <w:rsid w:val="009641C0"/>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9641C0"/>
    <w:rPr>
      <w:smallCaps/>
      <w:sz w:val="52"/>
      <w:szCs w:val="52"/>
    </w:rPr>
  </w:style>
  <w:style w:type="paragraph" w:styleId="Subtitle">
    <w:name w:val="Subtitle"/>
    <w:basedOn w:val="Normal"/>
    <w:next w:val="Normal"/>
    <w:link w:val="SubtitleChar"/>
    <w:uiPriority w:val="11"/>
    <w:qFormat/>
    <w:rsid w:val="009641C0"/>
    <w:rPr>
      <w:i/>
      <w:iCs/>
      <w:smallCaps/>
      <w:spacing w:val="10"/>
      <w:sz w:val="28"/>
      <w:szCs w:val="28"/>
    </w:rPr>
  </w:style>
  <w:style w:type="character" w:customStyle="1" w:styleId="SubtitleChar">
    <w:name w:val="Subtitle Char"/>
    <w:basedOn w:val="DefaultParagraphFont"/>
    <w:link w:val="Subtitle"/>
    <w:uiPriority w:val="11"/>
    <w:rsid w:val="009641C0"/>
    <w:rPr>
      <w:i/>
      <w:iCs/>
      <w:smallCaps/>
      <w:spacing w:val="10"/>
      <w:sz w:val="28"/>
      <w:szCs w:val="28"/>
    </w:rPr>
  </w:style>
  <w:style w:type="character" w:styleId="Strong">
    <w:name w:val="Strong"/>
    <w:uiPriority w:val="22"/>
    <w:qFormat/>
    <w:rsid w:val="009641C0"/>
    <w:rPr>
      <w:b/>
      <w:bCs/>
    </w:rPr>
  </w:style>
  <w:style w:type="character" w:styleId="Emphasis">
    <w:name w:val="Emphasis"/>
    <w:uiPriority w:val="20"/>
    <w:qFormat/>
    <w:rsid w:val="009641C0"/>
    <w:rPr>
      <w:b/>
      <w:bCs/>
      <w:i/>
      <w:iCs/>
      <w:spacing w:val="10"/>
    </w:rPr>
  </w:style>
  <w:style w:type="paragraph" w:styleId="NoSpacing">
    <w:name w:val="No Spacing"/>
    <w:basedOn w:val="Normal"/>
    <w:link w:val="NoSpacingChar"/>
    <w:uiPriority w:val="1"/>
    <w:qFormat/>
    <w:rsid w:val="009641C0"/>
    <w:pPr>
      <w:spacing w:after="0" w:line="240" w:lineRule="auto"/>
    </w:pPr>
  </w:style>
  <w:style w:type="character" w:customStyle="1" w:styleId="NoSpacingChar">
    <w:name w:val="No Spacing Char"/>
    <w:basedOn w:val="DefaultParagraphFont"/>
    <w:link w:val="NoSpacing"/>
    <w:uiPriority w:val="1"/>
    <w:rsid w:val="009641C0"/>
  </w:style>
  <w:style w:type="paragraph" w:styleId="ListParagraph">
    <w:name w:val="List Paragraph"/>
    <w:basedOn w:val="Normal"/>
    <w:uiPriority w:val="34"/>
    <w:qFormat/>
    <w:rsid w:val="009641C0"/>
    <w:pPr>
      <w:ind w:left="720"/>
      <w:contextualSpacing/>
    </w:pPr>
  </w:style>
  <w:style w:type="paragraph" w:styleId="Quote">
    <w:name w:val="Quote"/>
    <w:basedOn w:val="Normal"/>
    <w:next w:val="Normal"/>
    <w:link w:val="QuoteChar"/>
    <w:uiPriority w:val="29"/>
    <w:qFormat/>
    <w:rsid w:val="009641C0"/>
    <w:rPr>
      <w:i/>
      <w:iCs/>
    </w:rPr>
  </w:style>
  <w:style w:type="character" w:customStyle="1" w:styleId="QuoteChar">
    <w:name w:val="Quote Char"/>
    <w:basedOn w:val="DefaultParagraphFont"/>
    <w:link w:val="Quote"/>
    <w:uiPriority w:val="29"/>
    <w:rsid w:val="009641C0"/>
    <w:rPr>
      <w:i/>
      <w:iCs/>
    </w:rPr>
  </w:style>
  <w:style w:type="paragraph" w:styleId="IntenseQuote">
    <w:name w:val="Intense Quote"/>
    <w:basedOn w:val="Normal"/>
    <w:next w:val="Normal"/>
    <w:link w:val="IntenseQuoteChar"/>
    <w:uiPriority w:val="30"/>
    <w:qFormat/>
    <w:rsid w:val="009641C0"/>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9641C0"/>
    <w:rPr>
      <w:i/>
      <w:iCs/>
    </w:rPr>
  </w:style>
  <w:style w:type="character" w:styleId="SubtleEmphasis">
    <w:name w:val="Subtle Emphasis"/>
    <w:uiPriority w:val="19"/>
    <w:qFormat/>
    <w:rsid w:val="009641C0"/>
    <w:rPr>
      <w:i/>
      <w:iCs/>
    </w:rPr>
  </w:style>
  <w:style w:type="character" w:styleId="IntenseEmphasis">
    <w:name w:val="Intense Emphasis"/>
    <w:uiPriority w:val="21"/>
    <w:qFormat/>
    <w:rsid w:val="009641C0"/>
    <w:rPr>
      <w:b/>
      <w:bCs/>
      <w:i/>
      <w:iCs/>
    </w:rPr>
  </w:style>
  <w:style w:type="character" w:styleId="SubtleReference">
    <w:name w:val="Subtle Reference"/>
    <w:basedOn w:val="DefaultParagraphFont"/>
    <w:uiPriority w:val="31"/>
    <w:qFormat/>
    <w:rsid w:val="009641C0"/>
    <w:rPr>
      <w:smallCaps/>
    </w:rPr>
  </w:style>
  <w:style w:type="character" w:styleId="IntenseReference">
    <w:name w:val="Intense Reference"/>
    <w:uiPriority w:val="32"/>
    <w:qFormat/>
    <w:rsid w:val="009641C0"/>
    <w:rPr>
      <w:b/>
      <w:bCs/>
      <w:smallCaps/>
    </w:rPr>
  </w:style>
  <w:style w:type="character" w:styleId="BookTitle">
    <w:name w:val="Book Title"/>
    <w:basedOn w:val="DefaultParagraphFont"/>
    <w:uiPriority w:val="33"/>
    <w:qFormat/>
    <w:rsid w:val="009641C0"/>
    <w:rPr>
      <w:i/>
      <w:iCs/>
      <w:smallCaps/>
      <w:spacing w:val="5"/>
    </w:rPr>
  </w:style>
  <w:style w:type="paragraph" w:styleId="TOCHeading">
    <w:name w:val="TOC Heading"/>
    <w:basedOn w:val="Heading1"/>
    <w:next w:val="Normal"/>
    <w:uiPriority w:val="39"/>
    <w:semiHidden/>
    <w:unhideWhenUsed/>
    <w:qFormat/>
    <w:rsid w:val="009641C0"/>
    <w:pPr>
      <w:outlineLvl w:val="9"/>
    </w:pPr>
    <w:rPr>
      <w:lang w:bidi="en-US"/>
    </w:rPr>
  </w:style>
  <w:style w:type="paragraph" w:styleId="BalloonText">
    <w:name w:val="Balloon Text"/>
    <w:basedOn w:val="Normal"/>
    <w:link w:val="BalloonTextChar"/>
    <w:uiPriority w:val="99"/>
    <w:semiHidden/>
    <w:unhideWhenUsed/>
    <w:rsid w:val="008D6D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6DAC"/>
    <w:rPr>
      <w:rFonts w:ascii="Tahoma" w:hAnsi="Tahoma" w:cs="Tahoma"/>
      <w:sz w:val="16"/>
      <w:szCs w:val="16"/>
    </w:rPr>
  </w:style>
  <w:style w:type="paragraph" w:styleId="Header">
    <w:name w:val="header"/>
    <w:basedOn w:val="Normal"/>
    <w:link w:val="HeaderChar"/>
    <w:uiPriority w:val="99"/>
    <w:unhideWhenUsed/>
    <w:rsid w:val="005A0A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0AF9"/>
  </w:style>
  <w:style w:type="paragraph" w:styleId="Footer">
    <w:name w:val="footer"/>
    <w:basedOn w:val="Normal"/>
    <w:link w:val="FooterChar"/>
    <w:uiPriority w:val="99"/>
    <w:unhideWhenUsed/>
    <w:rsid w:val="005A0A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0AF9"/>
  </w:style>
  <w:style w:type="character" w:styleId="CommentReference">
    <w:name w:val="annotation reference"/>
    <w:basedOn w:val="DefaultParagraphFont"/>
    <w:uiPriority w:val="99"/>
    <w:semiHidden/>
    <w:unhideWhenUsed/>
    <w:rsid w:val="00046527"/>
    <w:rPr>
      <w:sz w:val="16"/>
      <w:szCs w:val="16"/>
    </w:rPr>
  </w:style>
  <w:style w:type="paragraph" w:styleId="CommentText">
    <w:name w:val="annotation text"/>
    <w:basedOn w:val="Normal"/>
    <w:link w:val="CommentTextChar"/>
    <w:uiPriority w:val="99"/>
    <w:semiHidden/>
    <w:unhideWhenUsed/>
    <w:rsid w:val="00046527"/>
    <w:pPr>
      <w:spacing w:line="240" w:lineRule="auto"/>
    </w:pPr>
    <w:rPr>
      <w:sz w:val="20"/>
      <w:szCs w:val="20"/>
    </w:rPr>
  </w:style>
  <w:style w:type="character" w:customStyle="1" w:styleId="CommentTextChar">
    <w:name w:val="Comment Text Char"/>
    <w:basedOn w:val="DefaultParagraphFont"/>
    <w:link w:val="CommentText"/>
    <w:uiPriority w:val="99"/>
    <w:semiHidden/>
    <w:rsid w:val="00046527"/>
    <w:rPr>
      <w:sz w:val="20"/>
      <w:szCs w:val="20"/>
    </w:rPr>
  </w:style>
  <w:style w:type="paragraph" w:styleId="CommentSubject">
    <w:name w:val="annotation subject"/>
    <w:basedOn w:val="CommentText"/>
    <w:next w:val="CommentText"/>
    <w:link w:val="CommentSubjectChar"/>
    <w:uiPriority w:val="99"/>
    <w:semiHidden/>
    <w:unhideWhenUsed/>
    <w:rsid w:val="00046527"/>
    <w:rPr>
      <w:b/>
      <w:bCs/>
    </w:rPr>
  </w:style>
  <w:style w:type="character" w:customStyle="1" w:styleId="CommentSubjectChar">
    <w:name w:val="Comment Subject Char"/>
    <w:basedOn w:val="CommentTextChar"/>
    <w:link w:val="CommentSubject"/>
    <w:uiPriority w:val="99"/>
    <w:semiHidden/>
    <w:rsid w:val="0004652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aj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1C0"/>
  </w:style>
  <w:style w:type="paragraph" w:styleId="Heading1">
    <w:name w:val="heading 1"/>
    <w:basedOn w:val="Normal"/>
    <w:next w:val="Normal"/>
    <w:link w:val="Heading1Char"/>
    <w:uiPriority w:val="9"/>
    <w:qFormat/>
    <w:rsid w:val="009641C0"/>
    <w:pPr>
      <w:spacing w:before="480" w:after="0"/>
      <w:contextualSpacing/>
      <w:outlineLvl w:val="0"/>
    </w:pPr>
    <w:rPr>
      <w:spacing w:val="5"/>
      <w:sz w:val="36"/>
      <w:szCs w:val="36"/>
    </w:rPr>
  </w:style>
  <w:style w:type="paragraph" w:styleId="Heading2">
    <w:name w:val="heading 2"/>
    <w:basedOn w:val="Normal"/>
    <w:next w:val="Normal"/>
    <w:link w:val="Heading2Char"/>
    <w:uiPriority w:val="9"/>
    <w:unhideWhenUsed/>
    <w:qFormat/>
    <w:rsid w:val="009641C0"/>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9641C0"/>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9641C0"/>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9641C0"/>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9641C0"/>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9641C0"/>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9641C0"/>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9641C0"/>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41C0"/>
    <w:rPr>
      <w:spacing w:val="5"/>
      <w:sz w:val="36"/>
      <w:szCs w:val="36"/>
    </w:rPr>
  </w:style>
  <w:style w:type="character" w:customStyle="1" w:styleId="Heading2Char">
    <w:name w:val="Heading 2 Char"/>
    <w:basedOn w:val="DefaultParagraphFont"/>
    <w:link w:val="Heading2"/>
    <w:uiPriority w:val="9"/>
    <w:rsid w:val="009641C0"/>
    <w:rPr>
      <w:smallCaps/>
      <w:sz w:val="28"/>
      <w:szCs w:val="28"/>
    </w:rPr>
  </w:style>
  <w:style w:type="character" w:customStyle="1" w:styleId="Heading3Char">
    <w:name w:val="Heading 3 Char"/>
    <w:basedOn w:val="DefaultParagraphFont"/>
    <w:link w:val="Heading3"/>
    <w:uiPriority w:val="9"/>
    <w:semiHidden/>
    <w:rsid w:val="009641C0"/>
    <w:rPr>
      <w:i/>
      <w:iCs/>
      <w:smallCaps/>
      <w:spacing w:val="5"/>
      <w:sz w:val="26"/>
      <w:szCs w:val="26"/>
    </w:rPr>
  </w:style>
  <w:style w:type="character" w:customStyle="1" w:styleId="Heading4Char">
    <w:name w:val="Heading 4 Char"/>
    <w:basedOn w:val="DefaultParagraphFont"/>
    <w:link w:val="Heading4"/>
    <w:uiPriority w:val="9"/>
    <w:semiHidden/>
    <w:rsid w:val="009641C0"/>
    <w:rPr>
      <w:b/>
      <w:bCs/>
      <w:spacing w:val="5"/>
      <w:sz w:val="24"/>
      <w:szCs w:val="24"/>
    </w:rPr>
  </w:style>
  <w:style w:type="character" w:customStyle="1" w:styleId="Heading5Char">
    <w:name w:val="Heading 5 Char"/>
    <w:basedOn w:val="DefaultParagraphFont"/>
    <w:link w:val="Heading5"/>
    <w:uiPriority w:val="9"/>
    <w:semiHidden/>
    <w:rsid w:val="009641C0"/>
    <w:rPr>
      <w:i/>
      <w:iCs/>
      <w:sz w:val="24"/>
      <w:szCs w:val="24"/>
    </w:rPr>
  </w:style>
  <w:style w:type="character" w:customStyle="1" w:styleId="Heading6Char">
    <w:name w:val="Heading 6 Char"/>
    <w:basedOn w:val="DefaultParagraphFont"/>
    <w:link w:val="Heading6"/>
    <w:uiPriority w:val="9"/>
    <w:semiHidden/>
    <w:rsid w:val="009641C0"/>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9641C0"/>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9641C0"/>
    <w:rPr>
      <w:b/>
      <w:bCs/>
      <w:color w:val="7F7F7F" w:themeColor="text1" w:themeTint="80"/>
      <w:sz w:val="20"/>
      <w:szCs w:val="20"/>
    </w:rPr>
  </w:style>
  <w:style w:type="character" w:customStyle="1" w:styleId="Heading9Char">
    <w:name w:val="Heading 9 Char"/>
    <w:basedOn w:val="DefaultParagraphFont"/>
    <w:link w:val="Heading9"/>
    <w:uiPriority w:val="9"/>
    <w:semiHidden/>
    <w:rsid w:val="009641C0"/>
    <w:rPr>
      <w:b/>
      <w:bCs/>
      <w:i/>
      <w:iCs/>
      <w:color w:val="7F7F7F" w:themeColor="text1" w:themeTint="80"/>
      <w:sz w:val="18"/>
      <w:szCs w:val="18"/>
    </w:rPr>
  </w:style>
  <w:style w:type="paragraph" w:styleId="Title">
    <w:name w:val="Title"/>
    <w:basedOn w:val="Normal"/>
    <w:next w:val="Normal"/>
    <w:link w:val="TitleChar"/>
    <w:uiPriority w:val="10"/>
    <w:qFormat/>
    <w:rsid w:val="009641C0"/>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9641C0"/>
    <w:rPr>
      <w:smallCaps/>
      <w:sz w:val="52"/>
      <w:szCs w:val="52"/>
    </w:rPr>
  </w:style>
  <w:style w:type="paragraph" w:styleId="Subtitle">
    <w:name w:val="Subtitle"/>
    <w:basedOn w:val="Normal"/>
    <w:next w:val="Normal"/>
    <w:link w:val="SubtitleChar"/>
    <w:uiPriority w:val="11"/>
    <w:qFormat/>
    <w:rsid w:val="009641C0"/>
    <w:rPr>
      <w:i/>
      <w:iCs/>
      <w:smallCaps/>
      <w:spacing w:val="10"/>
      <w:sz w:val="28"/>
      <w:szCs w:val="28"/>
    </w:rPr>
  </w:style>
  <w:style w:type="character" w:customStyle="1" w:styleId="SubtitleChar">
    <w:name w:val="Subtitle Char"/>
    <w:basedOn w:val="DefaultParagraphFont"/>
    <w:link w:val="Subtitle"/>
    <w:uiPriority w:val="11"/>
    <w:rsid w:val="009641C0"/>
    <w:rPr>
      <w:i/>
      <w:iCs/>
      <w:smallCaps/>
      <w:spacing w:val="10"/>
      <w:sz w:val="28"/>
      <w:szCs w:val="28"/>
    </w:rPr>
  </w:style>
  <w:style w:type="character" w:styleId="Strong">
    <w:name w:val="Strong"/>
    <w:uiPriority w:val="22"/>
    <w:qFormat/>
    <w:rsid w:val="009641C0"/>
    <w:rPr>
      <w:b/>
      <w:bCs/>
    </w:rPr>
  </w:style>
  <w:style w:type="character" w:styleId="Emphasis">
    <w:name w:val="Emphasis"/>
    <w:uiPriority w:val="20"/>
    <w:qFormat/>
    <w:rsid w:val="009641C0"/>
    <w:rPr>
      <w:b/>
      <w:bCs/>
      <w:i/>
      <w:iCs/>
      <w:spacing w:val="10"/>
    </w:rPr>
  </w:style>
  <w:style w:type="paragraph" w:styleId="NoSpacing">
    <w:name w:val="No Spacing"/>
    <w:basedOn w:val="Normal"/>
    <w:link w:val="NoSpacingChar"/>
    <w:uiPriority w:val="1"/>
    <w:qFormat/>
    <w:rsid w:val="009641C0"/>
    <w:pPr>
      <w:spacing w:after="0" w:line="240" w:lineRule="auto"/>
    </w:pPr>
  </w:style>
  <w:style w:type="character" w:customStyle="1" w:styleId="NoSpacingChar">
    <w:name w:val="No Spacing Char"/>
    <w:basedOn w:val="DefaultParagraphFont"/>
    <w:link w:val="NoSpacing"/>
    <w:uiPriority w:val="1"/>
    <w:rsid w:val="009641C0"/>
  </w:style>
  <w:style w:type="paragraph" w:styleId="ListParagraph">
    <w:name w:val="List Paragraph"/>
    <w:basedOn w:val="Normal"/>
    <w:uiPriority w:val="34"/>
    <w:qFormat/>
    <w:rsid w:val="009641C0"/>
    <w:pPr>
      <w:ind w:left="720"/>
      <w:contextualSpacing/>
    </w:pPr>
  </w:style>
  <w:style w:type="paragraph" w:styleId="Quote">
    <w:name w:val="Quote"/>
    <w:basedOn w:val="Normal"/>
    <w:next w:val="Normal"/>
    <w:link w:val="QuoteChar"/>
    <w:uiPriority w:val="29"/>
    <w:qFormat/>
    <w:rsid w:val="009641C0"/>
    <w:rPr>
      <w:i/>
      <w:iCs/>
    </w:rPr>
  </w:style>
  <w:style w:type="character" w:customStyle="1" w:styleId="QuoteChar">
    <w:name w:val="Quote Char"/>
    <w:basedOn w:val="DefaultParagraphFont"/>
    <w:link w:val="Quote"/>
    <w:uiPriority w:val="29"/>
    <w:rsid w:val="009641C0"/>
    <w:rPr>
      <w:i/>
      <w:iCs/>
    </w:rPr>
  </w:style>
  <w:style w:type="paragraph" w:styleId="IntenseQuote">
    <w:name w:val="Intense Quote"/>
    <w:basedOn w:val="Normal"/>
    <w:next w:val="Normal"/>
    <w:link w:val="IntenseQuoteChar"/>
    <w:uiPriority w:val="30"/>
    <w:qFormat/>
    <w:rsid w:val="009641C0"/>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9641C0"/>
    <w:rPr>
      <w:i/>
      <w:iCs/>
    </w:rPr>
  </w:style>
  <w:style w:type="character" w:styleId="SubtleEmphasis">
    <w:name w:val="Subtle Emphasis"/>
    <w:uiPriority w:val="19"/>
    <w:qFormat/>
    <w:rsid w:val="009641C0"/>
    <w:rPr>
      <w:i/>
      <w:iCs/>
    </w:rPr>
  </w:style>
  <w:style w:type="character" w:styleId="IntenseEmphasis">
    <w:name w:val="Intense Emphasis"/>
    <w:uiPriority w:val="21"/>
    <w:qFormat/>
    <w:rsid w:val="009641C0"/>
    <w:rPr>
      <w:b/>
      <w:bCs/>
      <w:i/>
      <w:iCs/>
    </w:rPr>
  </w:style>
  <w:style w:type="character" w:styleId="SubtleReference">
    <w:name w:val="Subtle Reference"/>
    <w:basedOn w:val="DefaultParagraphFont"/>
    <w:uiPriority w:val="31"/>
    <w:qFormat/>
    <w:rsid w:val="009641C0"/>
    <w:rPr>
      <w:smallCaps/>
    </w:rPr>
  </w:style>
  <w:style w:type="character" w:styleId="IntenseReference">
    <w:name w:val="Intense Reference"/>
    <w:uiPriority w:val="32"/>
    <w:qFormat/>
    <w:rsid w:val="009641C0"/>
    <w:rPr>
      <w:b/>
      <w:bCs/>
      <w:smallCaps/>
    </w:rPr>
  </w:style>
  <w:style w:type="character" w:styleId="BookTitle">
    <w:name w:val="Book Title"/>
    <w:basedOn w:val="DefaultParagraphFont"/>
    <w:uiPriority w:val="33"/>
    <w:qFormat/>
    <w:rsid w:val="009641C0"/>
    <w:rPr>
      <w:i/>
      <w:iCs/>
      <w:smallCaps/>
      <w:spacing w:val="5"/>
    </w:rPr>
  </w:style>
  <w:style w:type="paragraph" w:styleId="TOCHeading">
    <w:name w:val="TOC Heading"/>
    <w:basedOn w:val="Heading1"/>
    <w:next w:val="Normal"/>
    <w:uiPriority w:val="39"/>
    <w:semiHidden/>
    <w:unhideWhenUsed/>
    <w:qFormat/>
    <w:rsid w:val="009641C0"/>
    <w:pPr>
      <w:outlineLvl w:val="9"/>
    </w:pPr>
    <w:rPr>
      <w:lang w:bidi="en-US"/>
    </w:rPr>
  </w:style>
  <w:style w:type="paragraph" w:styleId="BalloonText">
    <w:name w:val="Balloon Text"/>
    <w:basedOn w:val="Normal"/>
    <w:link w:val="BalloonTextChar"/>
    <w:uiPriority w:val="99"/>
    <w:semiHidden/>
    <w:unhideWhenUsed/>
    <w:rsid w:val="008D6D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6DAC"/>
    <w:rPr>
      <w:rFonts w:ascii="Tahoma" w:hAnsi="Tahoma" w:cs="Tahoma"/>
      <w:sz w:val="16"/>
      <w:szCs w:val="16"/>
    </w:rPr>
  </w:style>
  <w:style w:type="paragraph" w:styleId="Header">
    <w:name w:val="header"/>
    <w:basedOn w:val="Normal"/>
    <w:link w:val="HeaderChar"/>
    <w:uiPriority w:val="99"/>
    <w:unhideWhenUsed/>
    <w:rsid w:val="005A0A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0AF9"/>
  </w:style>
  <w:style w:type="paragraph" w:styleId="Footer">
    <w:name w:val="footer"/>
    <w:basedOn w:val="Normal"/>
    <w:link w:val="FooterChar"/>
    <w:uiPriority w:val="99"/>
    <w:unhideWhenUsed/>
    <w:rsid w:val="005A0A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0AF9"/>
  </w:style>
  <w:style w:type="character" w:styleId="CommentReference">
    <w:name w:val="annotation reference"/>
    <w:basedOn w:val="DefaultParagraphFont"/>
    <w:uiPriority w:val="99"/>
    <w:semiHidden/>
    <w:unhideWhenUsed/>
    <w:rsid w:val="00046527"/>
    <w:rPr>
      <w:sz w:val="16"/>
      <w:szCs w:val="16"/>
    </w:rPr>
  </w:style>
  <w:style w:type="paragraph" w:styleId="CommentText">
    <w:name w:val="annotation text"/>
    <w:basedOn w:val="Normal"/>
    <w:link w:val="CommentTextChar"/>
    <w:uiPriority w:val="99"/>
    <w:semiHidden/>
    <w:unhideWhenUsed/>
    <w:rsid w:val="00046527"/>
    <w:pPr>
      <w:spacing w:line="240" w:lineRule="auto"/>
    </w:pPr>
    <w:rPr>
      <w:sz w:val="20"/>
      <w:szCs w:val="20"/>
    </w:rPr>
  </w:style>
  <w:style w:type="character" w:customStyle="1" w:styleId="CommentTextChar">
    <w:name w:val="Comment Text Char"/>
    <w:basedOn w:val="DefaultParagraphFont"/>
    <w:link w:val="CommentText"/>
    <w:uiPriority w:val="99"/>
    <w:semiHidden/>
    <w:rsid w:val="00046527"/>
    <w:rPr>
      <w:sz w:val="20"/>
      <w:szCs w:val="20"/>
    </w:rPr>
  </w:style>
  <w:style w:type="paragraph" w:styleId="CommentSubject">
    <w:name w:val="annotation subject"/>
    <w:basedOn w:val="CommentText"/>
    <w:next w:val="CommentText"/>
    <w:link w:val="CommentSubjectChar"/>
    <w:uiPriority w:val="99"/>
    <w:semiHidden/>
    <w:unhideWhenUsed/>
    <w:rsid w:val="00046527"/>
    <w:rPr>
      <w:b/>
      <w:bCs/>
    </w:rPr>
  </w:style>
  <w:style w:type="character" w:customStyle="1" w:styleId="CommentSubjectChar">
    <w:name w:val="Comment Subject Char"/>
    <w:basedOn w:val="CommentTextChar"/>
    <w:link w:val="CommentSubject"/>
    <w:uiPriority w:val="99"/>
    <w:semiHidden/>
    <w:rsid w:val="0004652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46415">
      <w:bodyDiv w:val="1"/>
      <w:marLeft w:val="0"/>
      <w:marRight w:val="0"/>
      <w:marTop w:val="0"/>
      <w:marBottom w:val="0"/>
      <w:divBdr>
        <w:top w:val="none" w:sz="0" w:space="0" w:color="auto"/>
        <w:left w:val="none" w:sz="0" w:space="0" w:color="auto"/>
        <w:bottom w:val="none" w:sz="0" w:space="0" w:color="auto"/>
        <w:right w:val="none" w:sz="0" w:space="0" w:color="auto"/>
      </w:divBdr>
    </w:div>
    <w:div w:id="751976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mments" Target="comments.xml"/><Relationship Id="rId18" Type="http://schemas.openxmlformats.org/officeDocument/2006/relationships/image" Target="media/image9.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D7DEA-3BE1-4C13-9B9A-78953D022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1734</Words>
  <Characters>9885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Grim, Mary</dc:creator>
  <cp:lastModifiedBy>Gerry McChesney</cp:lastModifiedBy>
  <cp:revision>2</cp:revision>
  <dcterms:created xsi:type="dcterms:W3CDTF">2013-09-10T21:02:00Z</dcterms:created>
  <dcterms:modified xsi:type="dcterms:W3CDTF">2013-09-10T21:02:00Z</dcterms:modified>
</cp:coreProperties>
</file>